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5C371D3" w14:textId="77777777" w:rsidTr="003F1ECC">
        <w:trPr>
          <w:trHeight w:hRule="exact" w:val="2948"/>
        </w:trPr>
        <w:tc>
          <w:tcPr>
            <w:tcW w:w="11185" w:type="dxa"/>
            <w:shd w:val="clear" w:color="auto" w:fill="00AFAA"/>
            <w:vAlign w:val="center"/>
          </w:tcPr>
          <w:p w14:paraId="3192BF58" w14:textId="77777777" w:rsidR="00974E99" w:rsidRPr="00093294" w:rsidRDefault="00974E99" w:rsidP="006F032D">
            <w:pPr>
              <w:pStyle w:val="Documenttype"/>
            </w:pPr>
            <w:r w:rsidRPr="00093294">
              <w:t xml:space="preserve">IALA </w:t>
            </w:r>
            <w:r w:rsidR="009A1FCD" w:rsidRPr="00093294">
              <w:t>Model Course</w:t>
            </w:r>
          </w:p>
        </w:tc>
      </w:tr>
    </w:tbl>
    <w:p w14:paraId="15F2AA36" w14:textId="77777777" w:rsidR="008972C3" w:rsidRPr="00093294" w:rsidRDefault="008972C3" w:rsidP="003274DB"/>
    <w:p w14:paraId="19788514" w14:textId="77777777" w:rsidR="00D74AE1" w:rsidRPr="00093294" w:rsidRDefault="00D74AE1" w:rsidP="003274DB"/>
    <w:p w14:paraId="3F96113B" w14:textId="30C12FBA" w:rsidR="007B7FEC" w:rsidRPr="0004367F" w:rsidRDefault="00CA7D11" w:rsidP="007B7FEC">
      <w:pPr>
        <w:pStyle w:val="Documentnumber"/>
        <w:rPr>
          <w:szCs w:val="48"/>
        </w:rPr>
      </w:pPr>
      <w:del w:id="0" w:author="Kevin Gregory" w:date="2021-09-10T10:25:00Z">
        <w:r w:rsidRPr="0004367F" w:rsidDel="001862BD">
          <w:rPr>
            <w:szCs w:val="48"/>
          </w:rPr>
          <w:delText>L2.1.14</w:delText>
        </w:r>
      </w:del>
      <w:ins w:id="1" w:author="Kevin Gregory" w:date="2021-09-10T10:25:00Z">
        <w:r w:rsidR="001862BD">
          <w:rPr>
            <w:szCs w:val="48"/>
          </w:rPr>
          <w:t>C2001</w:t>
        </w:r>
      </w:ins>
      <w:ins w:id="2" w:author="Kevin Gregory" w:date="2021-09-10T10:26:00Z">
        <w:r w:rsidR="001862BD">
          <w:rPr>
            <w:szCs w:val="48"/>
          </w:rPr>
          <w:t>-9</w:t>
        </w:r>
      </w:ins>
    </w:p>
    <w:p w14:paraId="7B1FCA6A" w14:textId="77777777" w:rsidR="007B7FEC" w:rsidRPr="00093294" w:rsidRDefault="007B7FEC" w:rsidP="003274DB"/>
    <w:p w14:paraId="67F6466E" w14:textId="7C9998E8" w:rsidR="00CA7D11" w:rsidRDefault="00CA7D11" w:rsidP="00CA7D11">
      <w:pPr>
        <w:pStyle w:val="Documentname"/>
        <w:rPr>
          <w:szCs w:val="48"/>
        </w:rPr>
      </w:pPr>
      <w:r w:rsidRPr="0004367F">
        <w:rPr>
          <w:szCs w:val="48"/>
        </w:rPr>
        <w:t>AIDS TO NAVIGATION– TECHNICIAN TRAINING</w:t>
      </w:r>
    </w:p>
    <w:p w14:paraId="35BB42FF" w14:textId="77777777" w:rsidR="0004367F" w:rsidRPr="0004367F" w:rsidRDefault="0004367F" w:rsidP="0004367F"/>
    <w:p w14:paraId="0DA53760" w14:textId="217756AE" w:rsidR="00776004" w:rsidRPr="0004367F" w:rsidRDefault="00F3365A" w:rsidP="00CA7D11">
      <w:pPr>
        <w:pStyle w:val="Documentname"/>
        <w:rPr>
          <w:szCs w:val="48"/>
        </w:rPr>
      </w:pPr>
      <w:del w:id="3" w:author="Kevin Gregory" w:date="2021-09-10T10:26:00Z">
        <w:r w:rsidRPr="0004367F" w:rsidDel="001862BD">
          <w:rPr>
            <w:szCs w:val="48"/>
          </w:rPr>
          <w:delText>L</w:delText>
        </w:r>
        <w:r w:rsidR="000B5CF2" w:rsidRPr="0004367F" w:rsidDel="001862BD">
          <w:rPr>
            <w:szCs w:val="48"/>
          </w:rPr>
          <w:delText>evel</w:delText>
        </w:r>
        <w:r w:rsidRPr="0004367F" w:rsidDel="001862BD">
          <w:rPr>
            <w:szCs w:val="48"/>
          </w:rPr>
          <w:delText xml:space="preserve"> 2 - </w:delText>
        </w:r>
      </w:del>
      <w:r w:rsidR="00CA7D11" w:rsidRPr="0004367F">
        <w:rPr>
          <w:szCs w:val="48"/>
        </w:rPr>
        <w:t>P</w:t>
      </w:r>
      <w:r w:rsidR="006B0FFF" w:rsidRPr="0004367F">
        <w:rPr>
          <w:szCs w:val="48"/>
        </w:rPr>
        <w:t>ower</w:t>
      </w:r>
      <w:r w:rsidR="00CA7D11" w:rsidRPr="0004367F">
        <w:rPr>
          <w:szCs w:val="48"/>
        </w:rPr>
        <w:t xml:space="preserve"> S</w:t>
      </w:r>
      <w:r w:rsidR="006B0FFF" w:rsidRPr="0004367F">
        <w:rPr>
          <w:szCs w:val="48"/>
        </w:rPr>
        <w:t>ources</w:t>
      </w:r>
      <w:r w:rsidR="00CA7D11" w:rsidRPr="0004367F">
        <w:rPr>
          <w:szCs w:val="48"/>
        </w:rPr>
        <w:t xml:space="preserve"> </w:t>
      </w:r>
      <w:r w:rsidR="006B0FFF" w:rsidRPr="0004367F">
        <w:rPr>
          <w:szCs w:val="48"/>
        </w:rPr>
        <w:t>on</w:t>
      </w:r>
      <w:r w:rsidR="00CA7D11" w:rsidRPr="0004367F">
        <w:rPr>
          <w:szCs w:val="48"/>
        </w:rPr>
        <w:t xml:space="preserve"> Buoys</w:t>
      </w:r>
    </w:p>
    <w:p w14:paraId="164A22E3" w14:textId="77777777" w:rsidR="00D74AE1" w:rsidRPr="00093294" w:rsidRDefault="00D74AE1" w:rsidP="00D74AE1"/>
    <w:p w14:paraId="35291D1B" w14:textId="77777777" w:rsidR="00BC27F6" w:rsidRPr="00093294" w:rsidRDefault="00BC27F6" w:rsidP="00D74AE1"/>
    <w:p w14:paraId="054E68F5" w14:textId="77777777" w:rsidR="00913B44" w:rsidRPr="00093294" w:rsidRDefault="00913B44" w:rsidP="00D74AE1"/>
    <w:p w14:paraId="2C1D31CF" w14:textId="77777777" w:rsidR="00913B44" w:rsidRPr="00093294" w:rsidRDefault="00913B44" w:rsidP="00D74AE1"/>
    <w:p w14:paraId="770C8B84" w14:textId="77777777" w:rsidR="00913B44" w:rsidRPr="00093294" w:rsidRDefault="00913B44" w:rsidP="00D74AE1"/>
    <w:p w14:paraId="3751456F" w14:textId="77777777" w:rsidR="00913B44" w:rsidRPr="00093294" w:rsidRDefault="00913B44" w:rsidP="00D74AE1"/>
    <w:p w14:paraId="43E17E2D" w14:textId="77777777" w:rsidR="00913B44" w:rsidRPr="00093294" w:rsidRDefault="00913B44" w:rsidP="00D74AE1"/>
    <w:p w14:paraId="3CB26FCC" w14:textId="77777777" w:rsidR="00913B44" w:rsidRDefault="00913B44" w:rsidP="00D74AE1"/>
    <w:p w14:paraId="72D3FA9B" w14:textId="77777777" w:rsidR="00A93B84" w:rsidRPr="00093294" w:rsidRDefault="00A93B84" w:rsidP="00D74AE1"/>
    <w:p w14:paraId="2477AAB8" w14:textId="77777777" w:rsidR="00913B44" w:rsidRPr="00093294" w:rsidRDefault="00913B44" w:rsidP="00D74AE1"/>
    <w:p w14:paraId="1DDD24DF" w14:textId="77777777" w:rsidR="00913B44" w:rsidRPr="00093294" w:rsidRDefault="00913B44" w:rsidP="00D74AE1"/>
    <w:p w14:paraId="47DC3230" w14:textId="77777777" w:rsidR="00913B44" w:rsidRPr="00093294" w:rsidRDefault="00913B44" w:rsidP="00D74AE1"/>
    <w:p w14:paraId="657E3799" w14:textId="77777777" w:rsidR="00913B44" w:rsidRPr="00093294" w:rsidRDefault="00913B44" w:rsidP="00D74AE1"/>
    <w:p w14:paraId="514D01CF" w14:textId="77777777" w:rsidR="00913B44" w:rsidRPr="00093294" w:rsidRDefault="00913B44" w:rsidP="00D74AE1"/>
    <w:p w14:paraId="124B4316" w14:textId="77777777" w:rsidR="00913B44" w:rsidRPr="00093294" w:rsidRDefault="00913B44" w:rsidP="00D74AE1"/>
    <w:p w14:paraId="6C595125" w14:textId="77777777" w:rsidR="00913B44" w:rsidRPr="00093294" w:rsidRDefault="00913B44" w:rsidP="00D74AE1"/>
    <w:p w14:paraId="398AF473" w14:textId="77777777" w:rsidR="00913B44" w:rsidRDefault="00913B44" w:rsidP="00D74AE1"/>
    <w:p w14:paraId="01DEF1ED" w14:textId="77777777" w:rsidR="0015144A" w:rsidRDefault="0015144A" w:rsidP="00D74AE1"/>
    <w:p w14:paraId="60F3CE50" w14:textId="77777777" w:rsidR="0015144A" w:rsidRDefault="0015144A" w:rsidP="00D74AE1"/>
    <w:p w14:paraId="043EBC45" w14:textId="77777777" w:rsidR="0015144A" w:rsidRPr="00093294" w:rsidRDefault="0015144A" w:rsidP="00D74AE1"/>
    <w:p w14:paraId="22D0AAEF" w14:textId="77777777" w:rsidR="00913B44" w:rsidRPr="00093294" w:rsidRDefault="00913B44" w:rsidP="00D74AE1"/>
    <w:p w14:paraId="51D87F4E" w14:textId="77777777" w:rsidR="005C71FF" w:rsidRPr="00093294" w:rsidRDefault="005C71FF" w:rsidP="00D74AE1"/>
    <w:p w14:paraId="3C79B5AE" w14:textId="77777777" w:rsidR="00883AE3" w:rsidRPr="00093294" w:rsidRDefault="00883AE3" w:rsidP="00D74AE1"/>
    <w:p w14:paraId="3A3A4D6B" w14:textId="18E6C549" w:rsidR="00913B44" w:rsidRPr="00093294" w:rsidRDefault="00913B44" w:rsidP="00913B44">
      <w:pPr>
        <w:pStyle w:val="Editionnumber"/>
      </w:pPr>
      <w:r w:rsidRPr="00093294">
        <w:t xml:space="preserve">Edition </w:t>
      </w:r>
      <w:r w:rsidR="00CA7D11">
        <w:t>2</w:t>
      </w:r>
      <w:r w:rsidRPr="00093294">
        <w:t>.</w:t>
      </w:r>
      <w:del w:id="4" w:author="Kevin Gregory" w:date="2021-09-10T10:26:00Z">
        <w:r w:rsidRPr="00093294" w:rsidDel="001862BD">
          <w:delText>0</w:delText>
        </w:r>
      </w:del>
      <w:ins w:id="5" w:author="Kevin Gregory" w:date="2021-09-10T10:26:00Z">
        <w:r w:rsidR="001862BD">
          <w:t>1</w:t>
        </w:r>
      </w:ins>
    </w:p>
    <w:p w14:paraId="7410E3F1" w14:textId="48E6C203" w:rsidR="00913B44" w:rsidRPr="00093294" w:rsidDel="001862BD" w:rsidRDefault="00CA7D11" w:rsidP="005C71FF">
      <w:pPr>
        <w:pStyle w:val="Documentdate"/>
        <w:rPr>
          <w:del w:id="6" w:author="Kevin Gregory" w:date="2021-09-10T10:26:00Z"/>
        </w:rPr>
      </w:pPr>
      <w:del w:id="7" w:author="Kevin Gregory" w:date="2021-09-10T10:26:00Z">
        <w:r w:rsidDel="001862BD">
          <w:delText xml:space="preserve">June </w:delText>
        </w:r>
      </w:del>
      <w:ins w:id="8" w:author="Kevin Gregory" w:date="2021-09-10T10:26:00Z">
        <w:r w:rsidR="001862BD">
          <w:t xml:space="preserve">December </w:t>
        </w:r>
      </w:ins>
      <w:del w:id="9" w:author="Kevin Gregory" w:date="2021-09-10T10:26:00Z">
        <w:r w:rsidDel="001862BD">
          <w:delText>2016</w:delText>
        </w:r>
      </w:del>
      <w:ins w:id="10" w:author="Kevin Gregory" w:date="2021-09-10T10:26:00Z">
        <w:r w:rsidR="001862BD">
          <w:t>2021</w:t>
        </w:r>
      </w:ins>
    </w:p>
    <w:p w14:paraId="4705865E" w14:textId="77777777" w:rsidR="00913B44" w:rsidRPr="00093294" w:rsidRDefault="00913B44">
      <w:pPr>
        <w:pStyle w:val="Documentdate"/>
        <w:rPr>
          <w:b w:val="0"/>
        </w:rPr>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Change w:id="11" w:author="Kevin Gregory" w:date="2021-09-10T10:26:00Z">
          <w:pPr/>
        </w:pPrChange>
      </w:pPr>
    </w:p>
    <w:p w14:paraId="3A009AB1"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CE11104" w14:textId="77777777" w:rsidTr="005E4659">
        <w:tc>
          <w:tcPr>
            <w:tcW w:w="1908" w:type="dxa"/>
          </w:tcPr>
          <w:p w14:paraId="443B4A46" w14:textId="77777777" w:rsidR="00914E26" w:rsidRPr="00093294" w:rsidRDefault="00914E26" w:rsidP="00ED030E">
            <w:pPr>
              <w:pStyle w:val="Tableheading"/>
              <w:rPr>
                <w:lang w:val="en-GB"/>
              </w:rPr>
            </w:pPr>
            <w:r w:rsidRPr="00093294">
              <w:rPr>
                <w:lang w:val="en-GB"/>
              </w:rPr>
              <w:t>Date</w:t>
            </w:r>
          </w:p>
        </w:tc>
        <w:tc>
          <w:tcPr>
            <w:tcW w:w="3576" w:type="dxa"/>
          </w:tcPr>
          <w:p w14:paraId="319D2E55" w14:textId="77777777" w:rsidR="00914E26" w:rsidRPr="00093294" w:rsidRDefault="00914E26" w:rsidP="00ED030E">
            <w:pPr>
              <w:pStyle w:val="Tableheading"/>
              <w:rPr>
                <w:lang w:val="en-GB"/>
              </w:rPr>
            </w:pPr>
            <w:r w:rsidRPr="00093294">
              <w:rPr>
                <w:lang w:val="en-GB"/>
              </w:rPr>
              <w:t>Page / Section Revised</w:t>
            </w:r>
          </w:p>
        </w:tc>
        <w:tc>
          <w:tcPr>
            <w:tcW w:w="5001" w:type="dxa"/>
          </w:tcPr>
          <w:p w14:paraId="7607309E" w14:textId="77777777" w:rsidR="00914E26" w:rsidRPr="00093294" w:rsidRDefault="00914E26" w:rsidP="00ED030E">
            <w:pPr>
              <w:pStyle w:val="Tableheading"/>
              <w:rPr>
                <w:lang w:val="en-GB"/>
              </w:rPr>
            </w:pPr>
            <w:r w:rsidRPr="00093294">
              <w:rPr>
                <w:lang w:val="en-GB"/>
              </w:rPr>
              <w:t>Requirement for Revision</w:t>
            </w:r>
          </w:p>
        </w:tc>
      </w:tr>
      <w:tr w:rsidR="00CA7D11" w:rsidRPr="00093294" w14:paraId="510569A3" w14:textId="77777777" w:rsidTr="005E4659">
        <w:trPr>
          <w:trHeight w:val="851"/>
        </w:trPr>
        <w:tc>
          <w:tcPr>
            <w:tcW w:w="1908" w:type="dxa"/>
            <w:vAlign w:val="center"/>
          </w:tcPr>
          <w:p w14:paraId="3156846C" w14:textId="3E648C3B" w:rsidR="00CA7D11" w:rsidRPr="00093294" w:rsidRDefault="00CA7D11" w:rsidP="00914E26">
            <w:pPr>
              <w:pStyle w:val="Tabletext"/>
            </w:pPr>
            <w:r>
              <w:t>June 2016</w:t>
            </w:r>
          </w:p>
        </w:tc>
        <w:tc>
          <w:tcPr>
            <w:tcW w:w="3576" w:type="dxa"/>
            <w:vAlign w:val="center"/>
          </w:tcPr>
          <w:p w14:paraId="5F22DF07" w14:textId="32648ACD" w:rsidR="00CA7D11" w:rsidRPr="00093294" w:rsidRDefault="00CA7D11" w:rsidP="00914E26">
            <w:pPr>
              <w:pStyle w:val="Tabletext"/>
            </w:pPr>
            <w:r>
              <w:t>Entire document</w:t>
            </w:r>
          </w:p>
        </w:tc>
        <w:tc>
          <w:tcPr>
            <w:tcW w:w="5001" w:type="dxa"/>
            <w:vAlign w:val="center"/>
          </w:tcPr>
          <w:p w14:paraId="57D2E76F" w14:textId="562DAC5E" w:rsidR="00CA7D11" w:rsidRPr="00093294" w:rsidRDefault="00CA7D11" w:rsidP="00914E26">
            <w:pPr>
              <w:pStyle w:val="Tabletext"/>
            </w:pPr>
            <w:r>
              <w:t>Minor textual changes</w:t>
            </w:r>
          </w:p>
        </w:tc>
      </w:tr>
      <w:tr w:rsidR="00CA7D11" w:rsidRPr="00093294" w14:paraId="373B313D" w14:textId="77777777" w:rsidTr="005E4659">
        <w:trPr>
          <w:trHeight w:val="851"/>
        </w:trPr>
        <w:tc>
          <w:tcPr>
            <w:tcW w:w="1908" w:type="dxa"/>
            <w:vAlign w:val="center"/>
          </w:tcPr>
          <w:p w14:paraId="57B263A9" w14:textId="0226616F" w:rsidR="00CA7D11" w:rsidRPr="00093294" w:rsidRDefault="00C87A72" w:rsidP="00914E26">
            <w:pPr>
              <w:pStyle w:val="Tabletext"/>
            </w:pPr>
            <w:ins w:id="12" w:author="Kevin Gregory" w:date="2021-09-10T10:27:00Z">
              <w:r>
                <w:t>December 2021</w:t>
              </w:r>
            </w:ins>
          </w:p>
        </w:tc>
        <w:tc>
          <w:tcPr>
            <w:tcW w:w="3576" w:type="dxa"/>
            <w:vAlign w:val="center"/>
          </w:tcPr>
          <w:p w14:paraId="71A6353D" w14:textId="022C6A35" w:rsidR="00CA7D11" w:rsidRPr="00093294" w:rsidRDefault="00C87A72" w:rsidP="00914E26">
            <w:pPr>
              <w:pStyle w:val="Tabletext"/>
            </w:pPr>
            <w:ins w:id="13" w:author="Kevin Gregory" w:date="2021-09-10T10:27:00Z">
              <w:r>
                <w:t>Entire document</w:t>
              </w:r>
            </w:ins>
          </w:p>
        </w:tc>
        <w:tc>
          <w:tcPr>
            <w:tcW w:w="5001" w:type="dxa"/>
            <w:vAlign w:val="center"/>
          </w:tcPr>
          <w:p w14:paraId="1055661D" w14:textId="5F031F36" w:rsidR="00CA7D11" w:rsidRPr="00093294" w:rsidRDefault="00C87A72" w:rsidP="00914E26">
            <w:pPr>
              <w:pStyle w:val="Tabletext"/>
            </w:pPr>
            <w:ins w:id="14" w:author="Kevin Gregory" w:date="2021-09-10T10:27:00Z">
              <w:r>
                <w:t>Review of content</w:t>
              </w:r>
            </w:ins>
          </w:p>
        </w:tc>
      </w:tr>
      <w:tr w:rsidR="00CA7D11" w:rsidRPr="00093294" w14:paraId="0FB36C69" w14:textId="77777777" w:rsidTr="005E4659">
        <w:trPr>
          <w:trHeight w:val="851"/>
        </w:trPr>
        <w:tc>
          <w:tcPr>
            <w:tcW w:w="1908" w:type="dxa"/>
            <w:vAlign w:val="center"/>
          </w:tcPr>
          <w:p w14:paraId="74DCCEAB" w14:textId="77777777" w:rsidR="00CA7D11" w:rsidRPr="00093294" w:rsidRDefault="00CA7D11" w:rsidP="00914E26">
            <w:pPr>
              <w:pStyle w:val="Tabletext"/>
            </w:pPr>
          </w:p>
        </w:tc>
        <w:tc>
          <w:tcPr>
            <w:tcW w:w="3576" w:type="dxa"/>
            <w:vAlign w:val="center"/>
          </w:tcPr>
          <w:p w14:paraId="55F16A55" w14:textId="77777777" w:rsidR="00CA7D11" w:rsidRPr="00093294" w:rsidRDefault="00CA7D11" w:rsidP="00914E26">
            <w:pPr>
              <w:pStyle w:val="Tabletext"/>
            </w:pPr>
          </w:p>
        </w:tc>
        <w:tc>
          <w:tcPr>
            <w:tcW w:w="5001" w:type="dxa"/>
            <w:vAlign w:val="center"/>
          </w:tcPr>
          <w:p w14:paraId="29893498" w14:textId="77777777" w:rsidR="00CA7D11" w:rsidRPr="00093294" w:rsidRDefault="00CA7D11" w:rsidP="00914E26">
            <w:pPr>
              <w:pStyle w:val="Tabletext"/>
            </w:pPr>
          </w:p>
        </w:tc>
      </w:tr>
      <w:tr w:rsidR="00CA7D11" w:rsidRPr="00093294" w14:paraId="3918308C" w14:textId="77777777" w:rsidTr="005E4659">
        <w:trPr>
          <w:trHeight w:val="851"/>
        </w:trPr>
        <w:tc>
          <w:tcPr>
            <w:tcW w:w="1908" w:type="dxa"/>
            <w:vAlign w:val="center"/>
          </w:tcPr>
          <w:p w14:paraId="7152ACAB" w14:textId="77777777" w:rsidR="00CA7D11" w:rsidRPr="00093294" w:rsidRDefault="00CA7D11" w:rsidP="00914E26">
            <w:pPr>
              <w:pStyle w:val="Tabletext"/>
            </w:pPr>
          </w:p>
        </w:tc>
        <w:tc>
          <w:tcPr>
            <w:tcW w:w="3576" w:type="dxa"/>
            <w:vAlign w:val="center"/>
          </w:tcPr>
          <w:p w14:paraId="0BB702A0" w14:textId="77777777" w:rsidR="00CA7D11" w:rsidRPr="00093294" w:rsidRDefault="00CA7D11" w:rsidP="00914E26">
            <w:pPr>
              <w:pStyle w:val="Tabletext"/>
            </w:pPr>
          </w:p>
        </w:tc>
        <w:tc>
          <w:tcPr>
            <w:tcW w:w="5001" w:type="dxa"/>
            <w:vAlign w:val="center"/>
          </w:tcPr>
          <w:p w14:paraId="06EC7A30" w14:textId="77777777" w:rsidR="00CA7D11" w:rsidRPr="00093294" w:rsidRDefault="00CA7D11" w:rsidP="00914E26">
            <w:pPr>
              <w:pStyle w:val="Tabletext"/>
            </w:pPr>
          </w:p>
        </w:tc>
      </w:tr>
      <w:tr w:rsidR="00CA7D11" w:rsidRPr="00093294" w14:paraId="0A09C773" w14:textId="77777777" w:rsidTr="005E4659">
        <w:trPr>
          <w:trHeight w:val="851"/>
        </w:trPr>
        <w:tc>
          <w:tcPr>
            <w:tcW w:w="1908" w:type="dxa"/>
            <w:vAlign w:val="center"/>
          </w:tcPr>
          <w:p w14:paraId="700B2BAB" w14:textId="77777777" w:rsidR="00CA7D11" w:rsidRPr="00093294" w:rsidRDefault="00CA7D11" w:rsidP="00914E26">
            <w:pPr>
              <w:pStyle w:val="Tabletext"/>
            </w:pPr>
          </w:p>
        </w:tc>
        <w:tc>
          <w:tcPr>
            <w:tcW w:w="3576" w:type="dxa"/>
            <w:vAlign w:val="center"/>
          </w:tcPr>
          <w:p w14:paraId="779743E4" w14:textId="77777777" w:rsidR="00CA7D11" w:rsidRPr="00093294" w:rsidRDefault="00CA7D11" w:rsidP="00914E26">
            <w:pPr>
              <w:pStyle w:val="Tabletext"/>
            </w:pPr>
          </w:p>
        </w:tc>
        <w:tc>
          <w:tcPr>
            <w:tcW w:w="5001" w:type="dxa"/>
            <w:vAlign w:val="center"/>
          </w:tcPr>
          <w:p w14:paraId="01147CF1" w14:textId="77777777" w:rsidR="00CA7D11" w:rsidRPr="00093294" w:rsidRDefault="00CA7D11" w:rsidP="00914E26">
            <w:pPr>
              <w:pStyle w:val="Tabletext"/>
            </w:pPr>
          </w:p>
        </w:tc>
      </w:tr>
      <w:tr w:rsidR="00CA7D11" w:rsidRPr="00093294" w14:paraId="40F5C665" w14:textId="77777777" w:rsidTr="005E4659">
        <w:trPr>
          <w:trHeight w:val="851"/>
        </w:trPr>
        <w:tc>
          <w:tcPr>
            <w:tcW w:w="1908" w:type="dxa"/>
            <w:vAlign w:val="center"/>
          </w:tcPr>
          <w:p w14:paraId="34354C76" w14:textId="77777777" w:rsidR="00CA7D11" w:rsidRPr="00093294" w:rsidRDefault="00CA7D11" w:rsidP="00914E26">
            <w:pPr>
              <w:pStyle w:val="Tabletext"/>
            </w:pPr>
          </w:p>
        </w:tc>
        <w:tc>
          <w:tcPr>
            <w:tcW w:w="3576" w:type="dxa"/>
            <w:vAlign w:val="center"/>
          </w:tcPr>
          <w:p w14:paraId="7BC32D5B" w14:textId="77777777" w:rsidR="00CA7D11" w:rsidRPr="00093294" w:rsidRDefault="00CA7D11" w:rsidP="00914E26">
            <w:pPr>
              <w:pStyle w:val="Tabletext"/>
            </w:pPr>
          </w:p>
        </w:tc>
        <w:tc>
          <w:tcPr>
            <w:tcW w:w="5001" w:type="dxa"/>
            <w:vAlign w:val="center"/>
          </w:tcPr>
          <w:p w14:paraId="09B0067E" w14:textId="77777777" w:rsidR="00CA7D11" w:rsidRPr="00093294" w:rsidRDefault="00CA7D11" w:rsidP="00914E26">
            <w:pPr>
              <w:pStyle w:val="Tabletext"/>
            </w:pPr>
          </w:p>
        </w:tc>
      </w:tr>
      <w:tr w:rsidR="00CA7D11" w:rsidRPr="00093294" w14:paraId="28EACB73" w14:textId="77777777" w:rsidTr="005E4659">
        <w:trPr>
          <w:trHeight w:val="851"/>
        </w:trPr>
        <w:tc>
          <w:tcPr>
            <w:tcW w:w="1908" w:type="dxa"/>
            <w:vAlign w:val="center"/>
          </w:tcPr>
          <w:p w14:paraId="2FC8FA7E" w14:textId="77777777" w:rsidR="00CA7D11" w:rsidRPr="00093294" w:rsidRDefault="00CA7D11" w:rsidP="00914E26">
            <w:pPr>
              <w:pStyle w:val="Tabletext"/>
            </w:pPr>
          </w:p>
        </w:tc>
        <w:tc>
          <w:tcPr>
            <w:tcW w:w="3576" w:type="dxa"/>
            <w:vAlign w:val="center"/>
          </w:tcPr>
          <w:p w14:paraId="4C3E7988" w14:textId="77777777" w:rsidR="00CA7D11" w:rsidRPr="00093294" w:rsidRDefault="00CA7D11" w:rsidP="00914E26">
            <w:pPr>
              <w:pStyle w:val="Tabletext"/>
            </w:pPr>
          </w:p>
        </w:tc>
        <w:tc>
          <w:tcPr>
            <w:tcW w:w="5001" w:type="dxa"/>
            <w:vAlign w:val="center"/>
          </w:tcPr>
          <w:p w14:paraId="13C9345F" w14:textId="77777777" w:rsidR="00CA7D11" w:rsidRPr="00093294" w:rsidRDefault="00CA7D11" w:rsidP="00914E26">
            <w:pPr>
              <w:pStyle w:val="Tabletext"/>
            </w:pPr>
          </w:p>
        </w:tc>
      </w:tr>
    </w:tbl>
    <w:p w14:paraId="528BB153" w14:textId="77777777" w:rsidR="00914E26" w:rsidRPr="00093294" w:rsidRDefault="00914E26" w:rsidP="00D74AE1"/>
    <w:p w14:paraId="541E9FFB"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p w14:paraId="4A880D93" w14:textId="5C28A133" w:rsidR="008A114A" w:rsidRDefault="002A29D4">
      <w:pPr>
        <w:pStyle w:val="TOC1"/>
        <w:rPr>
          <w:ins w:id="15" w:author="Kevin Gregory" w:date="2021-10-15T10:26:00Z"/>
          <w:rFonts w:eastAsiaTheme="minorEastAsia"/>
          <w:b w:val="0"/>
          <w:color w:val="auto"/>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ins w:id="16" w:author="Kevin Gregory" w:date="2021-10-15T10:26:00Z">
        <w:r w:rsidR="008A114A" w:rsidRPr="00C74ABE">
          <w:t>PART 1</w:t>
        </w:r>
        <w:r w:rsidR="008A114A">
          <w:t xml:space="preserve"> - </w:t>
        </w:r>
        <w:r w:rsidR="008A114A" w:rsidRPr="00C74ABE">
          <w:t>COURSE OVERVIEW</w:t>
        </w:r>
        <w:r w:rsidR="008A114A">
          <w:tab/>
        </w:r>
        <w:r w:rsidR="008A114A">
          <w:fldChar w:fldCharType="begin"/>
        </w:r>
        <w:r w:rsidR="008A114A">
          <w:instrText xml:space="preserve"> PAGEREF _Toc85186022 \h </w:instrText>
        </w:r>
      </w:ins>
      <w:r w:rsidR="008A114A">
        <w:fldChar w:fldCharType="separate"/>
      </w:r>
      <w:ins w:id="17" w:author="Kevin Gregory" w:date="2021-10-15T10:26:00Z">
        <w:r w:rsidR="008A114A">
          <w:t>6</w:t>
        </w:r>
        <w:r w:rsidR="008A114A">
          <w:fldChar w:fldCharType="end"/>
        </w:r>
      </w:ins>
    </w:p>
    <w:p w14:paraId="607DA46E" w14:textId="270A5441" w:rsidR="008A114A" w:rsidRDefault="008A114A">
      <w:pPr>
        <w:pStyle w:val="TOC1"/>
        <w:rPr>
          <w:ins w:id="18" w:author="Kevin Gregory" w:date="2021-10-15T10:26:00Z"/>
          <w:rFonts w:eastAsiaTheme="minorEastAsia"/>
          <w:b w:val="0"/>
          <w:color w:val="auto"/>
          <w:lang w:eastAsia="en-GB"/>
        </w:rPr>
      </w:pPr>
      <w:ins w:id="19" w:author="Kevin Gregory" w:date="2021-10-15T10:26:00Z">
        <w:r w:rsidRPr="00C74ABE">
          <w:t>1.</w:t>
        </w:r>
        <w:r>
          <w:rPr>
            <w:rFonts w:eastAsiaTheme="minorEastAsia"/>
            <w:b w:val="0"/>
            <w:color w:val="auto"/>
            <w:lang w:eastAsia="en-GB"/>
          </w:rPr>
          <w:tab/>
        </w:r>
        <w:r w:rsidRPr="00C74ABE">
          <w:t>SCOPE</w:t>
        </w:r>
        <w:r>
          <w:tab/>
        </w:r>
        <w:r>
          <w:fldChar w:fldCharType="begin"/>
        </w:r>
        <w:r>
          <w:instrText xml:space="preserve"> PAGEREF _Toc85186023 \h </w:instrText>
        </w:r>
      </w:ins>
      <w:r>
        <w:fldChar w:fldCharType="separate"/>
      </w:r>
      <w:ins w:id="20" w:author="Kevin Gregory" w:date="2021-10-15T10:26:00Z">
        <w:r>
          <w:t>6</w:t>
        </w:r>
        <w:r>
          <w:fldChar w:fldCharType="end"/>
        </w:r>
      </w:ins>
    </w:p>
    <w:p w14:paraId="4F19FC9B" w14:textId="7580CA9A" w:rsidR="008A114A" w:rsidRDefault="008A114A">
      <w:pPr>
        <w:pStyle w:val="TOC1"/>
        <w:rPr>
          <w:ins w:id="21" w:author="Kevin Gregory" w:date="2021-10-15T10:26:00Z"/>
          <w:rFonts w:eastAsiaTheme="minorEastAsia"/>
          <w:b w:val="0"/>
          <w:color w:val="auto"/>
          <w:lang w:eastAsia="en-GB"/>
        </w:rPr>
      </w:pPr>
      <w:ins w:id="22" w:author="Kevin Gregory" w:date="2021-10-15T10:26:00Z">
        <w:r w:rsidRPr="00C74ABE">
          <w:t>2.</w:t>
        </w:r>
        <w:r>
          <w:rPr>
            <w:rFonts w:eastAsiaTheme="minorEastAsia"/>
            <w:b w:val="0"/>
            <w:color w:val="auto"/>
            <w:lang w:eastAsia="en-GB"/>
          </w:rPr>
          <w:tab/>
        </w:r>
        <w:r w:rsidRPr="00C74ABE">
          <w:t>OBJECTIVE</w:t>
        </w:r>
        <w:r>
          <w:tab/>
        </w:r>
        <w:r>
          <w:fldChar w:fldCharType="begin"/>
        </w:r>
        <w:r>
          <w:instrText xml:space="preserve"> PAGEREF _Toc85186024 \h </w:instrText>
        </w:r>
      </w:ins>
      <w:r>
        <w:fldChar w:fldCharType="separate"/>
      </w:r>
      <w:ins w:id="23" w:author="Kevin Gregory" w:date="2021-10-15T10:26:00Z">
        <w:r>
          <w:t>6</w:t>
        </w:r>
        <w:r>
          <w:fldChar w:fldCharType="end"/>
        </w:r>
      </w:ins>
    </w:p>
    <w:p w14:paraId="32FCAEAF" w14:textId="79A903AF" w:rsidR="008A114A" w:rsidRDefault="008A114A">
      <w:pPr>
        <w:pStyle w:val="TOC1"/>
        <w:rPr>
          <w:ins w:id="24" w:author="Kevin Gregory" w:date="2021-10-15T10:26:00Z"/>
          <w:rFonts w:eastAsiaTheme="minorEastAsia"/>
          <w:b w:val="0"/>
          <w:color w:val="auto"/>
          <w:lang w:eastAsia="en-GB"/>
        </w:rPr>
      </w:pPr>
      <w:ins w:id="25" w:author="Kevin Gregory" w:date="2021-10-15T10:26:00Z">
        <w:r w:rsidRPr="00C74ABE">
          <w:t>3.</w:t>
        </w:r>
        <w:r>
          <w:rPr>
            <w:rFonts w:eastAsiaTheme="minorEastAsia"/>
            <w:b w:val="0"/>
            <w:color w:val="auto"/>
            <w:lang w:eastAsia="en-GB"/>
          </w:rPr>
          <w:tab/>
        </w:r>
        <w:r w:rsidRPr="00C74ABE">
          <w:t>COURSE OUTLINE</w:t>
        </w:r>
        <w:r>
          <w:tab/>
        </w:r>
        <w:r>
          <w:fldChar w:fldCharType="begin"/>
        </w:r>
        <w:r>
          <w:instrText xml:space="preserve"> PAGEREF _Toc85186025 \h </w:instrText>
        </w:r>
      </w:ins>
      <w:r>
        <w:fldChar w:fldCharType="separate"/>
      </w:r>
      <w:ins w:id="26" w:author="Kevin Gregory" w:date="2021-10-15T10:26:00Z">
        <w:r>
          <w:t>6</w:t>
        </w:r>
        <w:r>
          <w:fldChar w:fldCharType="end"/>
        </w:r>
      </w:ins>
    </w:p>
    <w:p w14:paraId="22C64A64" w14:textId="6C26A123" w:rsidR="008A114A" w:rsidRDefault="008A114A">
      <w:pPr>
        <w:pStyle w:val="TOC1"/>
        <w:rPr>
          <w:ins w:id="27" w:author="Kevin Gregory" w:date="2021-10-15T10:26:00Z"/>
          <w:rFonts w:eastAsiaTheme="minorEastAsia"/>
          <w:b w:val="0"/>
          <w:color w:val="auto"/>
          <w:lang w:eastAsia="en-GB"/>
        </w:rPr>
      </w:pPr>
      <w:ins w:id="28" w:author="Kevin Gregory" w:date="2021-10-15T10:26:00Z">
        <w:r w:rsidRPr="00C74ABE">
          <w:t>4.</w:t>
        </w:r>
        <w:r>
          <w:rPr>
            <w:rFonts w:eastAsiaTheme="minorEastAsia"/>
            <w:b w:val="0"/>
            <w:color w:val="auto"/>
            <w:lang w:eastAsia="en-GB"/>
          </w:rPr>
          <w:tab/>
        </w:r>
        <w:r w:rsidRPr="00C74ABE">
          <w:t>TEACHING MODULES</w:t>
        </w:r>
        <w:r>
          <w:tab/>
        </w:r>
        <w:r>
          <w:fldChar w:fldCharType="begin"/>
        </w:r>
        <w:r>
          <w:instrText xml:space="preserve"> PAGEREF _Toc85186026 \h </w:instrText>
        </w:r>
      </w:ins>
      <w:r>
        <w:fldChar w:fldCharType="separate"/>
      </w:r>
      <w:ins w:id="29" w:author="Kevin Gregory" w:date="2021-10-15T10:26:00Z">
        <w:r>
          <w:t>6</w:t>
        </w:r>
        <w:r>
          <w:fldChar w:fldCharType="end"/>
        </w:r>
      </w:ins>
    </w:p>
    <w:p w14:paraId="2C209780" w14:textId="59117BFE" w:rsidR="008A114A" w:rsidRDefault="008A114A">
      <w:pPr>
        <w:pStyle w:val="TOC1"/>
        <w:rPr>
          <w:ins w:id="30" w:author="Kevin Gregory" w:date="2021-10-15T10:26:00Z"/>
          <w:rFonts w:eastAsiaTheme="minorEastAsia"/>
          <w:b w:val="0"/>
          <w:color w:val="auto"/>
          <w:lang w:eastAsia="en-GB"/>
        </w:rPr>
      </w:pPr>
      <w:ins w:id="31" w:author="Kevin Gregory" w:date="2021-10-15T10:26:00Z">
        <w:r w:rsidRPr="00C74ABE">
          <w:t>5.</w:t>
        </w:r>
        <w:r>
          <w:rPr>
            <w:rFonts w:eastAsiaTheme="minorEastAsia"/>
            <w:b w:val="0"/>
            <w:color w:val="auto"/>
            <w:lang w:eastAsia="en-GB"/>
          </w:rPr>
          <w:tab/>
        </w:r>
        <w:r w:rsidRPr="00C74ABE">
          <w:t>SPECIFIC COURSE RELATED TEACHING AIDS</w:t>
        </w:r>
        <w:r>
          <w:tab/>
        </w:r>
        <w:r>
          <w:fldChar w:fldCharType="begin"/>
        </w:r>
        <w:r>
          <w:instrText xml:space="preserve"> PAGEREF _Toc85186027 \h </w:instrText>
        </w:r>
      </w:ins>
      <w:r>
        <w:fldChar w:fldCharType="separate"/>
      </w:r>
      <w:ins w:id="32" w:author="Kevin Gregory" w:date="2021-10-15T10:26:00Z">
        <w:r>
          <w:t>8</w:t>
        </w:r>
        <w:r>
          <w:fldChar w:fldCharType="end"/>
        </w:r>
      </w:ins>
    </w:p>
    <w:p w14:paraId="7960D3AD" w14:textId="5A2D885E" w:rsidR="008A114A" w:rsidRDefault="008A114A">
      <w:pPr>
        <w:pStyle w:val="TOC1"/>
        <w:rPr>
          <w:ins w:id="33" w:author="Kevin Gregory" w:date="2021-10-15T10:26:00Z"/>
          <w:rFonts w:eastAsiaTheme="minorEastAsia"/>
          <w:b w:val="0"/>
          <w:color w:val="auto"/>
          <w:lang w:eastAsia="en-GB"/>
        </w:rPr>
      </w:pPr>
      <w:ins w:id="34" w:author="Kevin Gregory" w:date="2021-10-15T10:26:00Z">
        <w:r w:rsidRPr="00C74ABE">
          <w:t>6.</w:t>
        </w:r>
        <w:r>
          <w:rPr>
            <w:rFonts w:eastAsiaTheme="minorEastAsia"/>
            <w:b w:val="0"/>
            <w:color w:val="auto"/>
            <w:lang w:eastAsia="en-GB"/>
          </w:rPr>
          <w:tab/>
        </w:r>
        <w:r w:rsidRPr="00C74ABE">
          <w:t>ACRONYMS</w:t>
        </w:r>
        <w:r>
          <w:tab/>
        </w:r>
        <w:r>
          <w:fldChar w:fldCharType="begin"/>
        </w:r>
        <w:r>
          <w:instrText xml:space="preserve"> PAGEREF _Toc85186028 \h </w:instrText>
        </w:r>
      </w:ins>
      <w:r>
        <w:fldChar w:fldCharType="separate"/>
      </w:r>
      <w:ins w:id="35" w:author="Kevin Gregory" w:date="2021-10-15T10:26:00Z">
        <w:r>
          <w:t>8</w:t>
        </w:r>
        <w:r>
          <w:fldChar w:fldCharType="end"/>
        </w:r>
      </w:ins>
    </w:p>
    <w:p w14:paraId="12A58D4F" w14:textId="68E44C11" w:rsidR="008A114A" w:rsidRDefault="008A114A">
      <w:pPr>
        <w:pStyle w:val="TOC1"/>
        <w:rPr>
          <w:ins w:id="36" w:author="Kevin Gregory" w:date="2021-10-15T10:26:00Z"/>
          <w:rFonts w:eastAsiaTheme="minorEastAsia"/>
          <w:b w:val="0"/>
          <w:color w:val="auto"/>
          <w:lang w:eastAsia="en-GB"/>
        </w:rPr>
      </w:pPr>
      <w:ins w:id="37" w:author="Kevin Gregory" w:date="2021-10-15T10:26:00Z">
        <w:r w:rsidRPr="00C74ABE">
          <w:t>7.</w:t>
        </w:r>
        <w:r>
          <w:rPr>
            <w:rFonts w:eastAsiaTheme="minorEastAsia"/>
            <w:b w:val="0"/>
            <w:color w:val="auto"/>
            <w:lang w:eastAsia="en-GB"/>
          </w:rPr>
          <w:tab/>
        </w:r>
        <w:r w:rsidRPr="00C74ABE">
          <w:t>DEFINITIONS</w:t>
        </w:r>
        <w:r>
          <w:tab/>
        </w:r>
        <w:r>
          <w:fldChar w:fldCharType="begin"/>
        </w:r>
        <w:r>
          <w:instrText xml:space="preserve"> PAGEREF _Toc85186029 \h </w:instrText>
        </w:r>
      </w:ins>
      <w:r>
        <w:fldChar w:fldCharType="separate"/>
      </w:r>
      <w:ins w:id="38" w:author="Kevin Gregory" w:date="2021-10-15T10:26:00Z">
        <w:r>
          <w:t>8</w:t>
        </w:r>
        <w:r>
          <w:fldChar w:fldCharType="end"/>
        </w:r>
      </w:ins>
    </w:p>
    <w:p w14:paraId="742AD41B" w14:textId="56945BB8" w:rsidR="008A114A" w:rsidRDefault="008A114A">
      <w:pPr>
        <w:pStyle w:val="TOC1"/>
        <w:rPr>
          <w:ins w:id="39" w:author="Kevin Gregory" w:date="2021-10-15T10:26:00Z"/>
          <w:rFonts w:eastAsiaTheme="minorEastAsia"/>
          <w:b w:val="0"/>
          <w:color w:val="auto"/>
          <w:lang w:eastAsia="en-GB"/>
        </w:rPr>
      </w:pPr>
      <w:ins w:id="40" w:author="Kevin Gregory" w:date="2021-10-15T10:26:00Z">
        <w:r w:rsidRPr="00C74ABE">
          <w:t>8.</w:t>
        </w:r>
        <w:r>
          <w:rPr>
            <w:rFonts w:eastAsiaTheme="minorEastAsia"/>
            <w:b w:val="0"/>
            <w:color w:val="auto"/>
            <w:lang w:eastAsia="en-GB"/>
          </w:rPr>
          <w:tab/>
        </w:r>
        <w:r w:rsidRPr="00C74ABE">
          <w:t>REFERENCES</w:t>
        </w:r>
        <w:r>
          <w:tab/>
        </w:r>
        <w:r>
          <w:fldChar w:fldCharType="begin"/>
        </w:r>
        <w:r>
          <w:instrText xml:space="preserve"> PAGEREF _Toc85186030 \h </w:instrText>
        </w:r>
      </w:ins>
      <w:r>
        <w:fldChar w:fldCharType="separate"/>
      </w:r>
      <w:ins w:id="41" w:author="Kevin Gregory" w:date="2021-10-15T10:26:00Z">
        <w:r>
          <w:t>8</w:t>
        </w:r>
        <w:r>
          <w:fldChar w:fldCharType="end"/>
        </w:r>
      </w:ins>
    </w:p>
    <w:p w14:paraId="2A1809CB" w14:textId="640BFBAB" w:rsidR="008A114A" w:rsidRDefault="008A114A">
      <w:pPr>
        <w:pStyle w:val="TOC1"/>
        <w:rPr>
          <w:ins w:id="42" w:author="Kevin Gregory" w:date="2021-10-15T10:26:00Z"/>
          <w:rFonts w:eastAsiaTheme="minorEastAsia"/>
          <w:b w:val="0"/>
          <w:color w:val="auto"/>
          <w:lang w:eastAsia="en-GB"/>
        </w:rPr>
      </w:pPr>
      <w:ins w:id="43" w:author="Kevin Gregory" w:date="2021-10-15T10:26:00Z">
        <w:r w:rsidRPr="00C74ABE">
          <w:t>PART 2</w:t>
        </w:r>
        <w:r>
          <w:t xml:space="preserve"> – COURSE MODULES</w:t>
        </w:r>
        <w:r>
          <w:tab/>
        </w:r>
        <w:r>
          <w:fldChar w:fldCharType="begin"/>
        </w:r>
        <w:r>
          <w:instrText xml:space="preserve"> PAGEREF _Toc85186031 \h </w:instrText>
        </w:r>
      </w:ins>
      <w:r>
        <w:fldChar w:fldCharType="separate"/>
      </w:r>
      <w:ins w:id="44" w:author="Kevin Gregory" w:date="2021-10-15T10:26:00Z">
        <w:r>
          <w:t>9</w:t>
        </w:r>
        <w:r>
          <w:fldChar w:fldCharType="end"/>
        </w:r>
      </w:ins>
    </w:p>
    <w:p w14:paraId="773C7F7E" w14:textId="33B753F1" w:rsidR="008A114A" w:rsidRDefault="008A114A">
      <w:pPr>
        <w:pStyle w:val="TOC1"/>
        <w:rPr>
          <w:ins w:id="45" w:author="Kevin Gregory" w:date="2021-10-15T10:26:00Z"/>
          <w:rFonts w:eastAsiaTheme="minorEastAsia"/>
          <w:b w:val="0"/>
          <w:color w:val="auto"/>
          <w:lang w:eastAsia="en-GB"/>
        </w:rPr>
      </w:pPr>
      <w:ins w:id="46" w:author="Kevin Gregory" w:date="2021-10-15T10:26:00Z">
        <w:r w:rsidRPr="00C74ABE">
          <w:t>1.</w:t>
        </w:r>
        <w:r>
          <w:rPr>
            <w:rFonts w:eastAsiaTheme="minorEastAsia"/>
            <w:b w:val="0"/>
            <w:color w:val="auto"/>
            <w:lang w:eastAsia="en-GB"/>
          </w:rPr>
          <w:tab/>
        </w:r>
        <w:r w:rsidRPr="00C74ABE">
          <w:t>MODULE 1 – SAFETY</w:t>
        </w:r>
        <w:r>
          <w:tab/>
        </w:r>
        <w:r>
          <w:fldChar w:fldCharType="begin"/>
        </w:r>
        <w:r>
          <w:instrText xml:space="preserve"> PAGEREF _Toc85186032 \h </w:instrText>
        </w:r>
      </w:ins>
      <w:r>
        <w:fldChar w:fldCharType="separate"/>
      </w:r>
      <w:ins w:id="47" w:author="Kevin Gregory" w:date="2021-10-15T10:26:00Z">
        <w:r>
          <w:t>9</w:t>
        </w:r>
        <w:r>
          <w:fldChar w:fldCharType="end"/>
        </w:r>
      </w:ins>
    </w:p>
    <w:p w14:paraId="66F4014D" w14:textId="58AD47DF" w:rsidR="008A114A" w:rsidRDefault="008A114A">
      <w:pPr>
        <w:pStyle w:val="TOC2"/>
        <w:rPr>
          <w:ins w:id="48" w:author="Kevin Gregory" w:date="2021-10-15T10:26:00Z"/>
          <w:rFonts w:eastAsiaTheme="minorEastAsia"/>
          <w:color w:val="auto"/>
          <w:lang w:eastAsia="en-GB"/>
        </w:rPr>
      </w:pPr>
      <w:ins w:id="49" w:author="Kevin Gregory" w:date="2021-10-15T10:26:00Z">
        <w:r w:rsidRPr="00C74ABE">
          <w:t>1.1.</w:t>
        </w:r>
        <w:r>
          <w:rPr>
            <w:rFonts w:eastAsiaTheme="minorEastAsia"/>
            <w:color w:val="auto"/>
            <w:lang w:eastAsia="en-GB"/>
          </w:rPr>
          <w:tab/>
        </w:r>
        <w:r>
          <w:t>Scope</w:t>
        </w:r>
        <w:r>
          <w:tab/>
        </w:r>
        <w:r>
          <w:fldChar w:fldCharType="begin"/>
        </w:r>
        <w:r>
          <w:instrText xml:space="preserve"> PAGEREF _Toc85186033 \h </w:instrText>
        </w:r>
      </w:ins>
      <w:r>
        <w:fldChar w:fldCharType="separate"/>
      </w:r>
      <w:ins w:id="50" w:author="Kevin Gregory" w:date="2021-10-15T10:26:00Z">
        <w:r>
          <w:t>9</w:t>
        </w:r>
        <w:r>
          <w:fldChar w:fldCharType="end"/>
        </w:r>
      </w:ins>
    </w:p>
    <w:p w14:paraId="39E2E2FB" w14:textId="104CD06C" w:rsidR="008A114A" w:rsidRDefault="008A114A">
      <w:pPr>
        <w:pStyle w:val="TOC2"/>
        <w:rPr>
          <w:ins w:id="51" w:author="Kevin Gregory" w:date="2021-10-15T10:26:00Z"/>
          <w:rFonts w:eastAsiaTheme="minorEastAsia"/>
          <w:color w:val="auto"/>
          <w:lang w:eastAsia="en-GB"/>
        </w:rPr>
      </w:pPr>
      <w:ins w:id="52" w:author="Kevin Gregory" w:date="2021-10-15T10:26:00Z">
        <w:r w:rsidRPr="00C74ABE">
          <w:t>1.2.</w:t>
        </w:r>
        <w:r>
          <w:rPr>
            <w:rFonts w:eastAsiaTheme="minorEastAsia"/>
            <w:color w:val="auto"/>
            <w:lang w:eastAsia="en-GB"/>
          </w:rPr>
          <w:tab/>
        </w:r>
        <w:r>
          <w:t>Learning Objective</w:t>
        </w:r>
        <w:r>
          <w:tab/>
        </w:r>
        <w:r>
          <w:fldChar w:fldCharType="begin"/>
        </w:r>
        <w:r>
          <w:instrText xml:space="preserve"> PAGEREF _Toc85186034 \h </w:instrText>
        </w:r>
      </w:ins>
      <w:r>
        <w:fldChar w:fldCharType="separate"/>
      </w:r>
      <w:ins w:id="53" w:author="Kevin Gregory" w:date="2021-10-15T10:26:00Z">
        <w:r>
          <w:t>9</w:t>
        </w:r>
        <w:r>
          <w:fldChar w:fldCharType="end"/>
        </w:r>
      </w:ins>
    </w:p>
    <w:p w14:paraId="502A8243" w14:textId="7A4173AD" w:rsidR="008A114A" w:rsidRDefault="008A114A">
      <w:pPr>
        <w:pStyle w:val="TOC2"/>
        <w:rPr>
          <w:ins w:id="54" w:author="Kevin Gregory" w:date="2021-10-15T10:26:00Z"/>
          <w:rFonts w:eastAsiaTheme="minorEastAsia"/>
          <w:color w:val="auto"/>
          <w:lang w:eastAsia="en-GB"/>
        </w:rPr>
      </w:pPr>
      <w:ins w:id="55" w:author="Kevin Gregory" w:date="2021-10-15T10:26:00Z">
        <w:r w:rsidRPr="00C74ABE">
          <w:t>1.3.</w:t>
        </w:r>
        <w:r>
          <w:rPr>
            <w:rFonts w:eastAsiaTheme="minorEastAsia"/>
            <w:color w:val="auto"/>
            <w:lang w:eastAsia="en-GB"/>
          </w:rPr>
          <w:tab/>
        </w:r>
        <w:r>
          <w:t>Syllabus</w:t>
        </w:r>
        <w:r>
          <w:tab/>
        </w:r>
        <w:r>
          <w:fldChar w:fldCharType="begin"/>
        </w:r>
        <w:r>
          <w:instrText xml:space="preserve"> PAGEREF _Toc85186035 \h </w:instrText>
        </w:r>
      </w:ins>
      <w:r>
        <w:fldChar w:fldCharType="separate"/>
      </w:r>
      <w:ins w:id="56" w:author="Kevin Gregory" w:date="2021-10-15T10:26:00Z">
        <w:r>
          <w:t>9</w:t>
        </w:r>
        <w:r>
          <w:fldChar w:fldCharType="end"/>
        </w:r>
      </w:ins>
    </w:p>
    <w:p w14:paraId="09D41E55" w14:textId="4A87B7C2" w:rsidR="008A114A" w:rsidRDefault="008A114A">
      <w:pPr>
        <w:pStyle w:val="TOC3"/>
        <w:tabs>
          <w:tab w:val="left" w:pos="1134"/>
          <w:tab w:val="right" w:leader="dot" w:pos="10195"/>
        </w:tabs>
        <w:rPr>
          <w:ins w:id="57" w:author="Kevin Gregory" w:date="2021-10-15T10:26:00Z"/>
          <w:rFonts w:eastAsiaTheme="minorEastAsia"/>
          <w:noProof/>
          <w:sz w:val="22"/>
          <w:lang w:eastAsia="en-GB"/>
        </w:rPr>
      </w:pPr>
      <w:ins w:id="58" w:author="Kevin Gregory" w:date="2021-10-15T10:26:00Z">
        <w:r w:rsidRPr="00C74ABE">
          <w:rPr>
            <w:noProof/>
          </w:rPr>
          <w:t>1.3.1.</w:t>
        </w:r>
        <w:r>
          <w:rPr>
            <w:rFonts w:eastAsiaTheme="minorEastAsia"/>
            <w:noProof/>
            <w:sz w:val="22"/>
            <w:lang w:eastAsia="en-GB"/>
          </w:rPr>
          <w:tab/>
        </w:r>
        <w:r>
          <w:rPr>
            <w:noProof/>
          </w:rPr>
          <w:t>Lesson 1 - Stored Energy</w:t>
        </w:r>
        <w:r>
          <w:rPr>
            <w:noProof/>
          </w:rPr>
          <w:tab/>
        </w:r>
        <w:r>
          <w:rPr>
            <w:noProof/>
          </w:rPr>
          <w:fldChar w:fldCharType="begin"/>
        </w:r>
        <w:r>
          <w:rPr>
            <w:noProof/>
          </w:rPr>
          <w:instrText xml:space="preserve"> PAGEREF _Toc85186036 \h </w:instrText>
        </w:r>
        <w:r>
          <w:rPr>
            <w:noProof/>
          </w:rPr>
        </w:r>
      </w:ins>
      <w:r>
        <w:rPr>
          <w:noProof/>
        </w:rPr>
        <w:fldChar w:fldCharType="separate"/>
      </w:r>
      <w:ins w:id="59" w:author="Kevin Gregory" w:date="2021-10-15T10:26:00Z">
        <w:r>
          <w:rPr>
            <w:noProof/>
          </w:rPr>
          <w:t>9</w:t>
        </w:r>
        <w:r>
          <w:rPr>
            <w:noProof/>
          </w:rPr>
          <w:fldChar w:fldCharType="end"/>
        </w:r>
      </w:ins>
    </w:p>
    <w:p w14:paraId="299C5C20" w14:textId="5AA1CE83" w:rsidR="008A114A" w:rsidRDefault="008A114A">
      <w:pPr>
        <w:pStyle w:val="TOC3"/>
        <w:tabs>
          <w:tab w:val="left" w:pos="1134"/>
          <w:tab w:val="right" w:leader="dot" w:pos="10195"/>
        </w:tabs>
        <w:rPr>
          <w:ins w:id="60" w:author="Kevin Gregory" w:date="2021-10-15T10:26:00Z"/>
          <w:rFonts w:eastAsiaTheme="minorEastAsia"/>
          <w:noProof/>
          <w:sz w:val="22"/>
          <w:lang w:eastAsia="en-GB"/>
        </w:rPr>
      </w:pPr>
      <w:ins w:id="61" w:author="Kevin Gregory" w:date="2021-10-15T10:26:00Z">
        <w:r w:rsidRPr="00C74ABE">
          <w:rPr>
            <w:noProof/>
          </w:rPr>
          <w:t>1.3.2.</w:t>
        </w:r>
        <w:r>
          <w:rPr>
            <w:rFonts w:eastAsiaTheme="minorEastAsia"/>
            <w:noProof/>
            <w:sz w:val="22"/>
            <w:lang w:eastAsia="en-GB"/>
          </w:rPr>
          <w:tab/>
        </w:r>
        <w:r>
          <w:rPr>
            <w:noProof/>
          </w:rPr>
          <w:t>Lesson 2 - Chemical Hazards</w:t>
        </w:r>
        <w:r>
          <w:rPr>
            <w:noProof/>
          </w:rPr>
          <w:tab/>
        </w:r>
        <w:r>
          <w:rPr>
            <w:noProof/>
          </w:rPr>
          <w:fldChar w:fldCharType="begin"/>
        </w:r>
        <w:r>
          <w:rPr>
            <w:noProof/>
          </w:rPr>
          <w:instrText xml:space="preserve"> PAGEREF _Toc85186037 \h </w:instrText>
        </w:r>
        <w:r>
          <w:rPr>
            <w:noProof/>
          </w:rPr>
        </w:r>
      </w:ins>
      <w:r>
        <w:rPr>
          <w:noProof/>
        </w:rPr>
        <w:fldChar w:fldCharType="separate"/>
      </w:r>
      <w:ins w:id="62" w:author="Kevin Gregory" w:date="2021-10-15T10:26:00Z">
        <w:r>
          <w:rPr>
            <w:noProof/>
          </w:rPr>
          <w:t>9</w:t>
        </w:r>
        <w:r>
          <w:rPr>
            <w:noProof/>
          </w:rPr>
          <w:fldChar w:fldCharType="end"/>
        </w:r>
      </w:ins>
    </w:p>
    <w:p w14:paraId="6E8708C5" w14:textId="07701D41" w:rsidR="008A114A" w:rsidRDefault="008A114A">
      <w:pPr>
        <w:pStyle w:val="TOC3"/>
        <w:tabs>
          <w:tab w:val="left" w:pos="1134"/>
          <w:tab w:val="right" w:leader="dot" w:pos="10195"/>
        </w:tabs>
        <w:rPr>
          <w:ins w:id="63" w:author="Kevin Gregory" w:date="2021-10-15T10:26:00Z"/>
          <w:rFonts w:eastAsiaTheme="minorEastAsia"/>
          <w:noProof/>
          <w:sz w:val="22"/>
          <w:lang w:eastAsia="en-GB"/>
        </w:rPr>
      </w:pPr>
      <w:ins w:id="64" w:author="Kevin Gregory" w:date="2021-10-15T10:26:00Z">
        <w:r w:rsidRPr="00C74ABE">
          <w:rPr>
            <w:noProof/>
          </w:rPr>
          <w:t>1.3.3.</w:t>
        </w:r>
        <w:r>
          <w:rPr>
            <w:rFonts w:eastAsiaTheme="minorEastAsia"/>
            <w:noProof/>
            <w:sz w:val="22"/>
            <w:lang w:eastAsia="en-GB"/>
          </w:rPr>
          <w:tab/>
        </w:r>
        <w:r>
          <w:rPr>
            <w:noProof/>
          </w:rPr>
          <w:t>Lesson 3 - Personal Protection Equipment</w:t>
        </w:r>
        <w:r>
          <w:rPr>
            <w:noProof/>
          </w:rPr>
          <w:tab/>
        </w:r>
        <w:r>
          <w:rPr>
            <w:noProof/>
          </w:rPr>
          <w:fldChar w:fldCharType="begin"/>
        </w:r>
        <w:r>
          <w:rPr>
            <w:noProof/>
          </w:rPr>
          <w:instrText xml:space="preserve"> PAGEREF _Toc85186038 \h </w:instrText>
        </w:r>
        <w:r>
          <w:rPr>
            <w:noProof/>
          </w:rPr>
        </w:r>
      </w:ins>
      <w:r>
        <w:rPr>
          <w:noProof/>
        </w:rPr>
        <w:fldChar w:fldCharType="separate"/>
      </w:r>
      <w:ins w:id="65" w:author="Kevin Gregory" w:date="2021-10-15T10:26:00Z">
        <w:r>
          <w:rPr>
            <w:noProof/>
          </w:rPr>
          <w:t>9</w:t>
        </w:r>
        <w:r>
          <w:rPr>
            <w:noProof/>
          </w:rPr>
          <w:fldChar w:fldCharType="end"/>
        </w:r>
      </w:ins>
    </w:p>
    <w:p w14:paraId="4D6862E7" w14:textId="4BB64DF4" w:rsidR="008A114A" w:rsidRDefault="008A114A">
      <w:pPr>
        <w:pStyle w:val="TOC3"/>
        <w:tabs>
          <w:tab w:val="left" w:pos="1134"/>
          <w:tab w:val="right" w:leader="dot" w:pos="10195"/>
        </w:tabs>
        <w:rPr>
          <w:ins w:id="66" w:author="Kevin Gregory" w:date="2021-10-15T10:26:00Z"/>
          <w:rFonts w:eastAsiaTheme="minorEastAsia"/>
          <w:noProof/>
          <w:sz w:val="22"/>
          <w:lang w:eastAsia="en-GB"/>
        </w:rPr>
      </w:pPr>
      <w:ins w:id="67" w:author="Kevin Gregory" w:date="2021-10-15T10:26:00Z">
        <w:r w:rsidRPr="00C74ABE">
          <w:rPr>
            <w:noProof/>
          </w:rPr>
          <w:t>1.3.4.</w:t>
        </w:r>
        <w:r>
          <w:rPr>
            <w:rFonts w:eastAsiaTheme="minorEastAsia"/>
            <w:noProof/>
            <w:sz w:val="22"/>
            <w:lang w:eastAsia="en-GB"/>
          </w:rPr>
          <w:tab/>
        </w:r>
        <w:r>
          <w:rPr>
            <w:noProof/>
          </w:rPr>
          <w:t>Lesson 4 - Electrolyte spillage management</w:t>
        </w:r>
        <w:r>
          <w:rPr>
            <w:noProof/>
          </w:rPr>
          <w:tab/>
        </w:r>
        <w:r>
          <w:rPr>
            <w:noProof/>
          </w:rPr>
          <w:fldChar w:fldCharType="begin"/>
        </w:r>
        <w:r>
          <w:rPr>
            <w:noProof/>
          </w:rPr>
          <w:instrText xml:space="preserve"> PAGEREF _Toc85186039 \h </w:instrText>
        </w:r>
        <w:r>
          <w:rPr>
            <w:noProof/>
          </w:rPr>
        </w:r>
      </w:ins>
      <w:r>
        <w:rPr>
          <w:noProof/>
        </w:rPr>
        <w:fldChar w:fldCharType="separate"/>
      </w:r>
      <w:ins w:id="68" w:author="Kevin Gregory" w:date="2021-10-15T10:26:00Z">
        <w:r>
          <w:rPr>
            <w:noProof/>
          </w:rPr>
          <w:t>9</w:t>
        </w:r>
        <w:r>
          <w:rPr>
            <w:noProof/>
          </w:rPr>
          <w:fldChar w:fldCharType="end"/>
        </w:r>
      </w:ins>
    </w:p>
    <w:p w14:paraId="38A72324" w14:textId="172573FE" w:rsidR="008A114A" w:rsidRDefault="008A114A">
      <w:pPr>
        <w:pStyle w:val="TOC1"/>
        <w:rPr>
          <w:ins w:id="69" w:author="Kevin Gregory" w:date="2021-10-15T10:26:00Z"/>
          <w:rFonts w:eastAsiaTheme="minorEastAsia"/>
          <w:b w:val="0"/>
          <w:color w:val="auto"/>
          <w:lang w:eastAsia="en-GB"/>
        </w:rPr>
      </w:pPr>
      <w:ins w:id="70" w:author="Kevin Gregory" w:date="2021-10-15T10:26:00Z">
        <w:r w:rsidRPr="00C74ABE">
          <w:t>2.</w:t>
        </w:r>
        <w:r>
          <w:rPr>
            <w:rFonts w:eastAsiaTheme="minorEastAsia"/>
            <w:b w:val="0"/>
            <w:color w:val="auto"/>
            <w:lang w:eastAsia="en-GB"/>
          </w:rPr>
          <w:tab/>
        </w:r>
        <w:r w:rsidRPr="00C74ABE">
          <w:t>MODULE 2 – BATTERY TYPES</w:t>
        </w:r>
        <w:r>
          <w:tab/>
        </w:r>
        <w:r>
          <w:fldChar w:fldCharType="begin"/>
        </w:r>
        <w:r>
          <w:instrText xml:space="preserve"> PAGEREF _Toc85186040 \h </w:instrText>
        </w:r>
      </w:ins>
      <w:r>
        <w:fldChar w:fldCharType="separate"/>
      </w:r>
      <w:ins w:id="71" w:author="Kevin Gregory" w:date="2021-10-15T10:26:00Z">
        <w:r>
          <w:t>9</w:t>
        </w:r>
        <w:r>
          <w:fldChar w:fldCharType="end"/>
        </w:r>
      </w:ins>
    </w:p>
    <w:p w14:paraId="7EFBF324" w14:textId="56249F51" w:rsidR="008A114A" w:rsidRDefault="008A114A">
      <w:pPr>
        <w:pStyle w:val="TOC2"/>
        <w:rPr>
          <w:ins w:id="72" w:author="Kevin Gregory" w:date="2021-10-15T10:26:00Z"/>
          <w:rFonts w:eastAsiaTheme="minorEastAsia"/>
          <w:color w:val="auto"/>
          <w:lang w:eastAsia="en-GB"/>
        </w:rPr>
      </w:pPr>
      <w:ins w:id="73" w:author="Kevin Gregory" w:date="2021-10-15T10:26:00Z">
        <w:r w:rsidRPr="00C74ABE">
          <w:t>2.1.</w:t>
        </w:r>
        <w:r>
          <w:rPr>
            <w:rFonts w:eastAsiaTheme="minorEastAsia"/>
            <w:color w:val="auto"/>
            <w:lang w:eastAsia="en-GB"/>
          </w:rPr>
          <w:tab/>
        </w:r>
        <w:r>
          <w:t>Scope</w:t>
        </w:r>
        <w:r>
          <w:tab/>
        </w:r>
        <w:r>
          <w:fldChar w:fldCharType="begin"/>
        </w:r>
        <w:r>
          <w:instrText xml:space="preserve"> PAGEREF _Toc85186041 \h </w:instrText>
        </w:r>
      </w:ins>
      <w:r>
        <w:fldChar w:fldCharType="separate"/>
      </w:r>
      <w:ins w:id="74" w:author="Kevin Gregory" w:date="2021-10-15T10:26:00Z">
        <w:r>
          <w:t>9</w:t>
        </w:r>
        <w:r>
          <w:fldChar w:fldCharType="end"/>
        </w:r>
      </w:ins>
    </w:p>
    <w:p w14:paraId="22ABAED5" w14:textId="4031B9AB" w:rsidR="008A114A" w:rsidRDefault="008A114A">
      <w:pPr>
        <w:pStyle w:val="TOC2"/>
        <w:rPr>
          <w:ins w:id="75" w:author="Kevin Gregory" w:date="2021-10-15T10:26:00Z"/>
          <w:rFonts w:eastAsiaTheme="minorEastAsia"/>
          <w:color w:val="auto"/>
          <w:lang w:eastAsia="en-GB"/>
        </w:rPr>
      </w:pPr>
      <w:ins w:id="76" w:author="Kevin Gregory" w:date="2021-10-15T10:26:00Z">
        <w:r w:rsidRPr="00C74ABE">
          <w:t>2.2.</w:t>
        </w:r>
        <w:r>
          <w:rPr>
            <w:rFonts w:eastAsiaTheme="minorEastAsia"/>
            <w:color w:val="auto"/>
            <w:lang w:eastAsia="en-GB"/>
          </w:rPr>
          <w:tab/>
        </w:r>
        <w:r>
          <w:t>Learning Objective</w:t>
        </w:r>
        <w:r>
          <w:tab/>
        </w:r>
        <w:r>
          <w:fldChar w:fldCharType="begin"/>
        </w:r>
        <w:r>
          <w:instrText xml:space="preserve"> PAGEREF _Toc85186042 \h </w:instrText>
        </w:r>
      </w:ins>
      <w:r>
        <w:fldChar w:fldCharType="separate"/>
      </w:r>
      <w:ins w:id="77" w:author="Kevin Gregory" w:date="2021-10-15T10:26:00Z">
        <w:r>
          <w:t>9</w:t>
        </w:r>
        <w:r>
          <w:fldChar w:fldCharType="end"/>
        </w:r>
      </w:ins>
    </w:p>
    <w:p w14:paraId="2F5ED382" w14:textId="2D06F9B7" w:rsidR="008A114A" w:rsidRDefault="008A114A">
      <w:pPr>
        <w:pStyle w:val="TOC2"/>
        <w:rPr>
          <w:ins w:id="78" w:author="Kevin Gregory" w:date="2021-10-15T10:26:00Z"/>
          <w:rFonts w:eastAsiaTheme="minorEastAsia"/>
          <w:color w:val="auto"/>
          <w:lang w:eastAsia="en-GB"/>
        </w:rPr>
      </w:pPr>
      <w:ins w:id="79" w:author="Kevin Gregory" w:date="2021-10-15T10:26:00Z">
        <w:r w:rsidRPr="00C74ABE">
          <w:t>2.3.</w:t>
        </w:r>
        <w:r>
          <w:rPr>
            <w:rFonts w:eastAsiaTheme="minorEastAsia"/>
            <w:color w:val="auto"/>
            <w:lang w:eastAsia="en-GB"/>
          </w:rPr>
          <w:tab/>
        </w:r>
        <w:r>
          <w:t>Syllabus</w:t>
        </w:r>
        <w:r>
          <w:tab/>
        </w:r>
        <w:r>
          <w:fldChar w:fldCharType="begin"/>
        </w:r>
        <w:r>
          <w:instrText xml:space="preserve"> PAGEREF _Toc85186043 \h </w:instrText>
        </w:r>
      </w:ins>
      <w:r>
        <w:fldChar w:fldCharType="separate"/>
      </w:r>
      <w:ins w:id="80" w:author="Kevin Gregory" w:date="2021-10-15T10:26:00Z">
        <w:r>
          <w:t>9</w:t>
        </w:r>
        <w:r>
          <w:fldChar w:fldCharType="end"/>
        </w:r>
      </w:ins>
    </w:p>
    <w:p w14:paraId="63E4E98E" w14:textId="634673B6" w:rsidR="008A114A" w:rsidRDefault="008A114A">
      <w:pPr>
        <w:pStyle w:val="TOC3"/>
        <w:tabs>
          <w:tab w:val="left" w:pos="1134"/>
          <w:tab w:val="right" w:leader="dot" w:pos="10195"/>
        </w:tabs>
        <w:rPr>
          <w:ins w:id="81" w:author="Kevin Gregory" w:date="2021-10-15T10:26:00Z"/>
          <w:rFonts w:eastAsiaTheme="minorEastAsia"/>
          <w:noProof/>
          <w:sz w:val="22"/>
          <w:lang w:eastAsia="en-GB"/>
        </w:rPr>
      </w:pPr>
      <w:ins w:id="82" w:author="Kevin Gregory" w:date="2021-10-15T10:26:00Z">
        <w:r w:rsidRPr="00C74ABE">
          <w:rPr>
            <w:noProof/>
          </w:rPr>
          <w:t>2.3.1.</w:t>
        </w:r>
        <w:r>
          <w:rPr>
            <w:rFonts w:eastAsiaTheme="minorEastAsia"/>
            <w:noProof/>
            <w:sz w:val="22"/>
            <w:lang w:eastAsia="en-GB"/>
          </w:rPr>
          <w:tab/>
        </w:r>
        <w:r>
          <w:rPr>
            <w:noProof/>
          </w:rPr>
          <w:t>Lesson 1 - Non Rechargeable Batteries</w:t>
        </w:r>
        <w:r>
          <w:rPr>
            <w:noProof/>
          </w:rPr>
          <w:tab/>
        </w:r>
        <w:r>
          <w:rPr>
            <w:noProof/>
          </w:rPr>
          <w:fldChar w:fldCharType="begin"/>
        </w:r>
        <w:r>
          <w:rPr>
            <w:noProof/>
          </w:rPr>
          <w:instrText xml:space="preserve"> PAGEREF _Toc85186044 \h </w:instrText>
        </w:r>
        <w:r>
          <w:rPr>
            <w:noProof/>
          </w:rPr>
        </w:r>
      </w:ins>
      <w:r>
        <w:rPr>
          <w:noProof/>
        </w:rPr>
        <w:fldChar w:fldCharType="separate"/>
      </w:r>
      <w:ins w:id="83" w:author="Kevin Gregory" w:date="2021-10-15T10:26:00Z">
        <w:r>
          <w:rPr>
            <w:noProof/>
          </w:rPr>
          <w:t>9</w:t>
        </w:r>
        <w:r>
          <w:rPr>
            <w:noProof/>
          </w:rPr>
          <w:fldChar w:fldCharType="end"/>
        </w:r>
      </w:ins>
    </w:p>
    <w:p w14:paraId="5FE0E9CA" w14:textId="78AAE5F8" w:rsidR="008A114A" w:rsidRDefault="008A114A">
      <w:pPr>
        <w:pStyle w:val="TOC3"/>
        <w:tabs>
          <w:tab w:val="left" w:pos="1134"/>
          <w:tab w:val="right" w:leader="dot" w:pos="10195"/>
        </w:tabs>
        <w:rPr>
          <w:ins w:id="84" w:author="Kevin Gregory" w:date="2021-10-15T10:26:00Z"/>
          <w:rFonts w:eastAsiaTheme="minorEastAsia"/>
          <w:noProof/>
          <w:sz w:val="22"/>
          <w:lang w:eastAsia="en-GB"/>
        </w:rPr>
      </w:pPr>
      <w:ins w:id="85" w:author="Kevin Gregory" w:date="2021-10-15T10:26:00Z">
        <w:r w:rsidRPr="00C74ABE">
          <w:rPr>
            <w:noProof/>
          </w:rPr>
          <w:t>2.3.2.</w:t>
        </w:r>
        <w:r>
          <w:rPr>
            <w:rFonts w:eastAsiaTheme="minorEastAsia"/>
            <w:noProof/>
            <w:sz w:val="22"/>
            <w:lang w:eastAsia="en-GB"/>
          </w:rPr>
          <w:tab/>
        </w:r>
        <w:r>
          <w:rPr>
            <w:noProof/>
          </w:rPr>
          <w:t>Lesson 2 - Rechargeable Batteries</w:t>
        </w:r>
        <w:r>
          <w:rPr>
            <w:noProof/>
          </w:rPr>
          <w:tab/>
        </w:r>
        <w:r>
          <w:rPr>
            <w:noProof/>
          </w:rPr>
          <w:fldChar w:fldCharType="begin"/>
        </w:r>
        <w:r>
          <w:rPr>
            <w:noProof/>
          </w:rPr>
          <w:instrText xml:space="preserve"> PAGEREF _Toc85186045 \h </w:instrText>
        </w:r>
        <w:r>
          <w:rPr>
            <w:noProof/>
          </w:rPr>
        </w:r>
      </w:ins>
      <w:r>
        <w:rPr>
          <w:noProof/>
        </w:rPr>
        <w:fldChar w:fldCharType="separate"/>
      </w:r>
      <w:ins w:id="86" w:author="Kevin Gregory" w:date="2021-10-15T10:26:00Z">
        <w:r>
          <w:rPr>
            <w:noProof/>
          </w:rPr>
          <w:t>9</w:t>
        </w:r>
        <w:r>
          <w:rPr>
            <w:noProof/>
          </w:rPr>
          <w:fldChar w:fldCharType="end"/>
        </w:r>
      </w:ins>
    </w:p>
    <w:p w14:paraId="5275D83A" w14:textId="1C67C30C" w:rsidR="008A114A" w:rsidRDefault="008A114A">
      <w:pPr>
        <w:pStyle w:val="TOC3"/>
        <w:tabs>
          <w:tab w:val="left" w:pos="1134"/>
          <w:tab w:val="right" w:leader="dot" w:pos="10195"/>
        </w:tabs>
        <w:rPr>
          <w:ins w:id="87" w:author="Kevin Gregory" w:date="2021-10-15T10:26:00Z"/>
          <w:rFonts w:eastAsiaTheme="minorEastAsia"/>
          <w:noProof/>
          <w:sz w:val="22"/>
          <w:lang w:eastAsia="en-GB"/>
        </w:rPr>
      </w:pPr>
      <w:ins w:id="88" w:author="Kevin Gregory" w:date="2021-10-15T10:26:00Z">
        <w:r w:rsidRPr="00C74ABE">
          <w:rPr>
            <w:noProof/>
          </w:rPr>
          <w:t>2.3.3.</w:t>
        </w:r>
        <w:r>
          <w:rPr>
            <w:rFonts w:eastAsiaTheme="minorEastAsia"/>
            <w:noProof/>
            <w:sz w:val="22"/>
            <w:lang w:eastAsia="en-GB"/>
          </w:rPr>
          <w:tab/>
        </w:r>
        <w:r>
          <w:rPr>
            <w:noProof/>
          </w:rPr>
          <w:t>Lesson 3 - Matching loads to batteries</w:t>
        </w:r>
        <w:r>
          <w:rPr>
            <w:noProof/>
          </w:rPr>
          <w:tab/>
        </w:r>
        <w:r>
          <w:rPr>
            <w:noProof/>
          </w:rPr>
          <w:fldChar w:fldCharType="begin"/>
        </w:r>
        <w:r>
          <w:rPr>
            <w:noProof/>
          </w:rPr>
          <w:instrText xml:space="preserve"> PAGEREF _Toc85186046 \h </w:instrText>
        </w:r>
        <w:r>
          <w:rPr>
            <w:noProof/>
          </w:rPr>
        </w:r>
      </w:ins>
      <w:r>
        <w:rPr>
          <w:noProof/>
        </w:rPr>
        <w:fldChar w:fldCharType="separate"/>
      </w:r>
      <w:ins w:id="89" w:author="Kevin Gregory" w:date="2021-10-15T10:26:00Z">
        <w:r>
          <w:rPr>
            <w:noProof/>
          </w:rPr>
          <w:t>10</w:t>
        </w:r>
        <w:r>
          <w:rPr>
            <w:noProof/>
          </w:rPr>
          <w:fldChar w:fldCharType="end"/>
        </w:r>
      </w:ins>
    </w:p>
    <w:p w14:paraId="0DF50DDA" w14:textId="5FE095FD" w:rsidR="008A114A" w:rsidRDefault="008A114A">
      <w:pPr>
        <w:pStyle w:val="TOC1"/>
        <w:rPr>
          <w:ins w:id="90" w:author="Kevin Gregory" w:date="2021-10-15T10:26:00Z"/>
          <w:rFonts w:eastAsiaTheme="minorEastAsia"/>
          <w:b w:val="0"/>
          <w:color w:val="auto"/>
          <w:lang w:eastAsia="en-GB"/>
        </w:rPr>
      </w:pPr>
      <w:ins w:id="91" w:author="Kevin Gregory" w:date="2021-10-15T10:26:00Z">
        <w:r w:rsidRPr="00C74ABE">
          <w:t>3.</w:t>
        </w:r>
        <w:r>
          <w:rPr>
            <w:rFonts w:eastAsiaTheme="minorEastAsia"/>
            <w:b w:val="0"/>
            <w:color w:val="auto"/>
            <w:lang w:eastAsia="en-GB"/>
          </w:rPr>
          <w:tab/>
        </w:r>
        <w:r w:rsidRPr="00C74ABE">
          <w:t>MODULE 3 – BATTERY MAINTENANCE</w:t>
        </w:r>
        <w:r>
          <w:tab/>
        </w:r>
        <w:r>
          <w:fldChar w:fldCharType="begin"/>
        </w:r>
        <w:r>
          <w:instrText xml:space="preserve"> PAGEREF _Toc85186047 \h </w:instrText>
        </w:r>
      </w:ins>
      <w:r>
        <w:fldChar w:fldCharType="separate"/>
      </w:r>
      <w:ins w:id="92" w:author="Kevin Gregory" w:date="2021-10-15T10:26:00Z">
        <w:r>
          <w:t>10</w:t>
        </w:r>
        <w:r>
          <w:fldChar w:fldCharType="end"/>
        </w:r>
      </w:ins>
    </w:p>
    <w:p w14:paraId="0D212370" w14:textId="46F74DF3" w:rsidR="008A114A" w:rsidRDefault="008A114A">
      <w:pPr>
        <w:pStyle w:val="TOC2"/>
        <w:rPr>
          <w:ins w:id="93" w:author="Kevin Gregory" w:date="2021-10-15T10:26:00Z"/>
          <w:rFonts w:eastAsiaTheme="minorEastAsia"/>
          <w:color w:val="auto"/>
          <w:lang w:eastAsia="en-GB"/>
        </w:rPr>
      </w:pPr>
      <w:ins w:id="94" w:author="Kevin Gregory" w:date="2021-10-15T10:26:00Z">
        <w:r w:rsidRPr="00C74ABE">
          <w:t>3.1.</w:t>
        </w:r>
        <w:r>
          <w:rPr>
            <w:rFonts w:eastAsiaTheme="minorEastAsia"/>
            <w:color w:val="auto"/>
            <w:lang w:eastAsia="en-GB"/>
          </w:rPr>
          <w:tab/>
        </w:r>
        <w:r>
          <w:t>Scope</w:t>
        </w:r>
        <w:r>
          <w:tab/>
        </w:r>
        <w:r>
          <w:fldChar w:fldCharType="begin"/>
        </w:r>
        <w:r>
          <w:instrText xml:space="preserve"> PAGEREF _Toc85186048 \h </w:instrText>
        </w:r>
      </w:ins>
      <w:r>
        <w:fldChar w:fldCharType="separate"/>
      </w:r>
      <w:ins w:id="95" w:author="Kevin Gregory" w:date="2021-10-15T10:26:00Z">
        <w:r>
          <w:t>10</w:t>
        </w:r>
        <w:r>
          <w:fldChar w:fldCharType="end"/>
        </w:r>
      </w:ins>
    </w:p>
    <w:p w14:paraId="4B593EDA" w14:textId="79A339EF" w:rsidR="008A114A" w:rsidRDefault="008A114A">
      <w:pPr>
        <w:pStyle w:val="TOC2"/>
        <w:rPr>
          <w:ins w:id="96" w:author="Kevin Gregory" w:date="2021-10-15T10:26:00Z"/>
          <w:rFonts w:eastAsiaTheme="minorEastAsia"/>
          <w:color w:val="auto"/>
          <w:lang w:eastAsia="en-GB"/>
        </w:rPr>
      </w:pPr>
      <w:ins w:id="97" w:author="Kevin Gregory" w:date="2021-10-15T10:26:00Z">
        <w:r w:rsidRPr="00C74ABE">
          <w:t>3.2.</w:t>
        </w:r>
        <w:r>
          <w:rPr>
            <w:rFonts w:eastAsiaTheme="minorEastAsia"/>
            <w:color w:val="auto"/>
            <w:lang w:eastAsia="en-GB"/>
          </w:rPr>
          <w:tab/>
        </w:r>
        <w:r>
          <w:t>Learning Objective</w:t>
        </w:r>
        <w:r>
          <w:tab/>
        </w:r>
        <w:r>
          <w:fldChar w:fldCharType="begin"/>
        </w:r>
        <w:r>
          <w:instrText xml:space="preserve"> PAGEREF _Toc85186049 \h </w:instrText>
        </w:r>
      </w:ins>
      <w:r>
        <w:fldChar w:fldCharType="separate"/>
      </w:r>
      <w:ins w:id="98" w:author="Kevin Gregory" w:date="2021-10-15T10:26:00Z">
        <w:r>
          <w:t>10</w:t>
        </w:r>
        <w:r>
          <w:fldChar w:fldCharType="end"/>
        </w:r>
      </w:ins>
    </w:p>
    <w:p w14:paraId="39CD0FC1" w14:textId="4BC9FAC7" w:rsidR="008A114A" w:rsidRDefault="008A114A">
      <w:pPr>
        <w:pStyle w:val="TOC2"/>
        <w:rPr>
          <w:ins w:id="99" w:author="Kevin Gregory" w:date="2021-10-15T10:26:00Z"/>
          <w:rFonts w:eastAsiaTheme="minorEastAsia"/>
          <w:color w:val="auto"/>
          <w:lang w:eastAsia="en-GB"/>
        </w:rPr>
      </w:pPr>
      <w:ins w:id="100" w:author="Kevin Gregory" w:date="2021-10-15T10:26:00Z">
        <w:r w:rsidRPr="00C74ABE">
          <w:t>3.3.</w:t>
        </w:r>
        <w:r>
          <w:rPr>
            <w:rFonts w:eastAsiaTheme="minorEastAsia"/>
            <w:color w:val="auto"/>
            <w:lang w:eastAsia="en-GB"/>
          </w:rPr>
          <w:tab/>
        </w:r>
        <w:r>
          <w:t>Syllabus</w:t>
        </w:r>
        <w:r>
          <w:tab/>
        </w:r>
        <w:r>
          <w:fldChar w:fldCharType="begin"/>
        </w:r>
        <w:r>
          <w:instrText xml:space="preserve"> PAGEREF _Toc85186050 \h </w:instrText>
        </w:r>
      </w:ins>
      <w:r>
        <w:fldChar w:fldCharType="separate"/>
      </w:r>
      <w:ins w:id="101" w:author="Kevin Gregory" w:date="2021-10-15T10:26:00Z">
        <w:r>
          <w:t>10</w:t>
        </w:r>
        <w:r>
          <w:fldChar w:fldCharType="end"/>
        </w:r>
      </w:ins>
    </w:p>
    <w:p w14:paraId="0AE241CC" w14:textId="1D3BD031" w:rsidR="008A114A" w:rsidRDefault="008A114A">
      <w:pPr>
        <w:pStyle w:val="TOC3"/>
        <w:tabs>
          <w:tab w:val="left" w:pos="1134"/>
          <w:tab w:val="right" w:leader="dot" w:pos="10195"/>
        </w:tabs>
        <w:rPr>
          <w:ins w:id="102" w:author="Kevin Gregory" w:date="2021-10-15T10:26:00Z"/>
          <w:rFonts w:eastAsiaTheme="minorEastAsia"/>
          <w:noProof/>
          <w:sz w:val="22"/>
          <w:lang w:eastAsia="en-GB"/>
        </w:rPr>
      </w:pPr>
      <w:ins w:id="103" w:author="Kevin Gregory" w:date="2021-10-15T10:26:00Z">
        <w:r w:rsidRPr="00C74ABE">
          <w:rPr>
            <w:noProof/>
          </w:rPr>
          <w:t>3.3.1.</w:t>
        </w:r>
        <w:r>
          <w:rPr>
            <w:rFonts w:eastAsiaTheme="minorEastAsia"/>
            <w:noProof/>
            <w:sz w:val="22"/>
            <w:lang w:eastAsia="en-GB"/>
          </w:rPr>
          <w:tab/>
        </w:r>
        <w:r>
          <w:rPr>
            <w:noProof/>
          </w:rPr>
          <w:t>Lesson 1 - Battery Storage</w:t>
        </w:r>
        <w:r>
          <w:rPr>
            <w:noProof/>
          </w:rPr>
          <w:tab/>
        </w:r>
        <w:r>
          <w:rPr>
            <w:noProof/>
          </w:rPr>
          <w:fldChar w:fldCharType="begin"/>
        </w:r>
        <w:r>
          <w:rPr>
            <w:noProof/>
          </w:rPr>
          <w:instrText xml:space="preserve"> PAGEREF _Toc85186051 \h </w:instrText>
        </w:r>
        <w:r>
          <w:rPr>
            <w:noProof/>
          </w:rPr>
        </w:r>
      </w:ins>
      <w:r>
        <w:rPr>
          <w:noProof/>
        </w:rPr>
        <w:fldChar w:fldCharType="separate"/>
      </w:r>
      <w:ins w:id="104" w:author="Kevin Gregory" w:date="2021-10-15T10:26:00Z">
        <w:r>
          <w:rPr>
            <w:noProof/>
          </w:rPr>
          <w:t>10</w:t>
        </w:r>
        <w:r>
          <w:rPr>
            <w:noProof/>
          </w:rPr>
          <w:fldChar w:fldCharType="end"/>
        </w:r>
      </w:ins>
    </w:p>
    <w:p w14:paraId="2502EB0E" w14:textId="50CA6298" w:rsidR="008A114A" w:rsidRDefault="008A114A">
      <w:pPr>
        <w:pStyle w:val="TOC3"/>
        <w:tabs>
          <w:tab w:val="left" w:pos="1134"/>
          <w:tab w:val="right" w:leader="dot" w:pos="10195"/>
        </w:tabs>
        <w:rPr>
          <w:ins w:id="105" w:author="Kevin Gregory" w:date="2021-10-15T10:26:00Z"/>
          <w:rFonts w:eastAsiaTheme="minorEastAsia"/>
          <w:noProof/>
          <w:sz w:val="22"/>
          <w:lang w:eastAsia="en-GB"/>
        </w:rPr>
      </w:pPr>
      <w:ins w:id="106" w:author="Kevin Gregory" w:date="2021-10-15T10:26:00Z">
        <w:r w:rsidRPr="00C74ABE">
          <w:rPr>
            <w:noProof/>
          </w:rPr>
          <w:t>3.3.2.</w:t>
        </w:r>
        <w:r>
          <w:rPr>
            <w:rFonts w:eastAsiaTheme="minorEastAsia"/>
            <w:noProof/>
            <w:sz w:val="22"/>
            <w:lang w:eastAsia="en-GB"/>
          </w:rPr>
          <w:tab/>
        </w:r>
        <w:r>
          <w:rPr>
            <w:noProof/>
          </w:rPr>
          <w:t>Lesson 2 - Rechargeable Batteries</w:t>
        </w:r>
        <w:r>
          <w:rPr>
            <w:noProof/>
          </w:rPr>
          <w:tab/>
        </w:r>
        <w:r>
          <w:rPr>
            <w:noProof/>
          </w:rPr>
          <w:fldChar w:fldCharType="begin"/>
        </w:r>
        <w:r>
          <w:rPr>
            <w:noProof/>
          </w:rPr>
          <w:instrText xml:space="preserve"> PAGEREF _Toc85186052 \h </w:instrText>
        </w:r>
        <w:r>
          <w:rPr>
            <w:noProof/>
          </w:rPr>
        </w:r>
      </w:ins>
      <w:r>
        <w:rPr>
          <w:noProof/>
        </w:rPr>
        <w:fldChar w:fldCharType="separate"/>
      </w:r>
      <w:ins w:id="107" w:author="Kevin Gregory" w:date="2021-10-15T10:26:00Z">
        <w:r>
          <w:rPr>
            <w:noProof/>
          </w:rPr>
          <w:t>10</w:t>
        </w:r>
        <w:r>
          <w:rPr>
            <w:noProof/>
          </w:rPr>
          <w:fldChar w:fldCharType="end"/>
        </w:r>
      </w:ins>
    </w:p>
    <w:p w14:paraId="7C00378C" w14:textId="783C9984" w:rsidR="008A114A" w:rsidRDefault="008A114A">
      <w:pPr>
        <w:pStyle w:val="TOC3"/>
        <w:tabs>
          <w:tab w:val="left" w:pos="1134"/>
          <w:tab w:val="right" w:leader="dot" w:pos="10195"/>
        </w:tabs>
        <w:rPr>
          <w:ins w:id="108" w:author="Kevin Gregory" w:date="2021-10-15T10:26:00Z"/>
          <w:rFonts w:eastAsiaTheme="minorEastAsia"/>
          <w:noProof/>
          <w:sz w:val="22"/>
          <w:lang w:eastAsia="en-GB"/>
        </w:rPr>
      </w:pPr>
      <w:ins w:id="109" w:author="Kevin Gregory" w:date="2021-10-15T10:26:00Z">
        <w:r w:rsidRPr="00C74ABE">
          <w:rPr>
            <w:noProof/>
          </w:rPr>
          <w:t>3.3.3.</w:t>
        </w:r>
        <w:r>
          <w:rPr>
            <w:rFonts w:eastAsiaTheme="minorEastAsia"/>
            <w:noProof/>
            <w:sz w:val="22"/>
            <w:lang w:eastAsia="en-GB"/>
          </w:rPr>
          <w:tab/>
        </w:r>
        <w:r>
          <w:rPr>
            <w:noProof/>
          </w:rPr>
          <w:t>Lesson 3 - Routine Maintenance</w:t>
        </w:r>
        <w:r>
          <w:rPr>
            <w:noProof/>
          </w:rPr>
          <w:tab/>
        </w:r>
        <w:r>
          <w:rPr>
            <w:noProof/>
          </w:rPr>
          <w:fldChar w:fldCharType="begin"/>
        </w:r>
        <w:r>
          <w:rPr>
            <w:noProof/>
          </w:rPr>
          <w:instrText xml:space="preserve"> PAGEREF _Toc85186053 \h </w:instrText>
        </w:r>
        <w:r>
          <w:rPr>
            <w:noProof/>
          </w:rPr>
        </w:r>
      </w:ins>
      <w:r>
        <w:rPr>
          <w:noProof/>
        </w:rPr>
        <w:fldChar w:fldCharType="separate"/>
      </w:r>
      <w:ins w:id="110" w:author="Kevin Gregory" w:date="2021-10-15T10:26:00Z">
        <w:r>
          <w:rPr>
            <w:noProof/>
          </w:rPr>
          <w:t>10</w:t>
        </w:r>
        <w:r>
          <w:rPr>
            <w:noProof/>
          </w:rPr>
          <w:fldChar w:fldCharType="end"/>
        </w:r>
      </w:ins>
    </w:p>
    <w:p w14:paraId="2F5FF04B" w14:textId="18C4620B" w:rsidR="008A114A" w:rsidRDefault="008A114A">
      <w:pPr>
        <w:pStyle w:val="TOC3"/>
        <w:tabs>
          <w:tab w:val="left" w:pos="1134"/>
          <w:tab w:val="right" w:leader="dot" w:pos="10195"/>
        </w:tabs>
        <w:rPr>
          <w:ins w:id="111" w:author="Kevin Gregory" w:date="2021-10-15T10:26:00Z"/>
          <w:rFonts w:eastAsiaTheme="minorEastAsia"/>
          <w:noProof/>
          <w:sz w:val="22"/>
          <w:lang w:eastAsia="en-GB"/>
        </w:rPr>
      </w:pPr>
      <w:ins w:id="112" w:author="Kevin Gregory" w:date="2021-10-15T10:26:00Z">
        <w:r w:rsidRPr="00C74ABE">
          <w:rPr>
            <w:noProof/>
          </w:rPr>
          <w:t>3.3.4.</w:t>
        </w:r>
        <w:r>
          <w:rPr>
            <w:rFonts w:eastAsiaTheme="minorEastAsia"/>
            <w:noProof/>
            <w:sz w:val="22"/>
            <w:lang w:eastAsia="en-GB"/>
          </w:rPr>
          <w:tab/>
        </w:r>
        <w:r>
          <w:rPr>
            <w:noProof/>
          </w:rPr>
          <w:t>Lesson 4 - Testing</w:t>
        </w:r>
        <w:r>
          <w:rPr>
            <w:noProof/>
          </w:rPr>
          <w:tab/>
        </w:r>
        <w:r>
          <w:rPr>
            <w:noProof/>
          </w:rPr>
          <w:fldChar w:fldCharType="begin"/>
        </w:r>
        <w:r>
          <w:rPr>
            <w:noProof/>
          </w:rPr>
          <w:instrText xml:space="preserve"> PAGEREF _Toc85186054 \h </w:instrText>
        </w:r>
        <w:r>
          <w:rPr>
            <w:noProof/>
          </w:rPr>
        </w:r>
      </w:ins>
      <w:r>
        <w:rPr>
          <w:noProof/>
        </w:rPr>
        <w:fldChar w:fldCharType="separate"/>
      </w:r>
      <w:ins w:id="113" w:author="Kevin Gregory" w:date="2021-10-15T10:26:00Z">
        <w:r>
          <w:rPr>
            <w:noProof/>
          </w:rPr>
          <w:t>10</w:t>
        </w:r>
        <w:r>
          <w:rPr>
            <w:noProof/>
          </w:rPr>
          <w:fldChar w:fldCharType="end"/>
        </w:r>
      </w:ins>
    </w:p>
    <w:p w14:paraId="0E923F98" w14:textId="0A304AAC" w:rsidR="008A114A" w:rsidRDefault="008A114A">
      <w:pPr>
        <w:pStyle w:val="TOC3"/>
        <w:tabs>
          <w:tab w:val="left" w:pos="1134"/>
          <w:tab w:val="right" w:leader="dot" w:pos="10195"/>
        </w:tabs>
        <w:rPr>
          <w:ins w:id="114" w:author="Kevin Gregory" w:date="2021-10-15T10:26:00Z"/>
          <w:rFonts w:eastAsiaTheme="minorEastAsia"/>
          <w:noProof/>
          <w:sz w:val="22"/>
          <w:lang w:eastAsia="en-GB"/>
        </w:rPr>
      </w:pPr>
      <w:ins w:id="115" w:author="Kevin Gregory" w:date="2021-10-15T10:26:00Z">
        <w:r w:rsidRPr="00C74ABE">
          <w:rPr>
            <w:noProof/>
          </w:rPr>
          <w:t>3.3.5.</w:t>
        </w:r>
        <w:r>
          <w:rPr>
            <w:rFonts w:eastAsiaTheme="minorEastAsia"/>
            <w:noProof/>
            <w:sz w:val="22"/>
            <w:lang w:eastAsia="en-GB"/>
          </w:rPr>
          <w:tab/>
        </w:r>
        <w:r>
          <w:rPr>
            <w:noProof/>
          </w:rPr>
          <w:t>Lesson 5 – Disposal</w:t>
        </w:r>
        <w:r>
          <w:rPr>
            <w:noProof/>
          </w:rPr>
          <w:tab/>
        </w:r>
        <w:r>
          <w:rPr>
            <w:noProof/>
          </w:rPr>
          <w:fldChar w:fldCharType="begin"/>
        </w:r>
        <w:r>
          <w:rPr>
            <w:noProof/>
          </w:rPr>
          <w:instrText xml:space="preserve"> PAGEREF _Toc85186055 \h </w:instrText>
        </w:r>
        <w:r>
          <w:rPr>
            <w:noProof/>
          </w:rPr>
        </w:r>
      </w:ins>
      <w:r>
        <w:rPr>
          <w:noProof/>
        </w:rPr>
        <w:fldChar w:fldCharType="separate"/>
      </w:r>
      <w:ins w:id="116" w:author="Kevin Gregory" w:date="2021-10-15T10:26:00Z">
        <w:r>
          <w:rPr>
            <w:noProof/>
          </w:rPr>
          <w:t>10</w:t>
        </w:r>
        <w:r>
          <w:rPr>
            <w:noProof/>
          </w:rPr>
          <w:fldChar w:fldCharType="end"/>
        </w:r>
      </w:ins>
    </w:p>
    <w:p w14:paraId="1B9E7599" w14:textId="3EE3EBF3" w:rsidR="008A114A" w:rsidRDefault="008A114A">
      <w:pPr>
        <w:pStyle w:val="TOC1"/>
        <w:rPr>
          <w:ins w:id="117" w:author="Kevin Gregory" w:date="2021-10-15T10:26:00Z"/>
          <w:rFonts w:eastAsiaTheme="minorEastAsia"/>
          <w:b w:val="0"/>
          <w:color w:val="auto"/>
          <w:lang w:eastAsia="en-GB"/>
        </w:rPr>
      </w:pPr>
      <w:ins w:id="118" w:author="Kevin Gregory" w:date="2021-10-15T10:26:00Z">
        <w:r w:rsidRPr="00C74ABE">
          <w:t>4.</w:t>
        </w:r>
        <w:r>
          <w:rPr>
            <w:rFonts w:eastAsiaTheme="minorEastAsia"/>
            <w:b w:val="0"/>
            <w:color w:val="auto"/>
            <w:lang w:eastAsia="en-GB"/>
          </w:rPr>
          <w:tab/>
        </w:r>
        <w:r w:rsidRPr="00C74ABE">
          <w:t>MODULE 4 – BATTERY CHARGING</w:t>
        </w:r>
        <w:r>
          <w:tab/>
        </w:r>
        <w:r>
          <w:fldChar w:fldCharType="begin"/>
        </w:r>
        <w:r>
          <w:instrText xml:space="preserve"> PAGEREF _Toc85186056 \h </w:instrText>
        </w:r>
      </w:ins>
      <w:r>
        <w:fldChar w:fldCharType="separate"/>
      </w:r>
      <w:ins w:id="119" w:author="Kevin Gregory" w:date="2021-10-15T10:26:00Z">
        <w:r>
          <w:t>11</w:t>
        </w:r>
        <w:r>
          <w:fldChar w:fldCharType="end"/>
        </w:r>
      </w:ins>
    </w:p>
    <w:p w14:paraId="29123E15" w14:textId="31667081" w:rsidR="008A114A" w:rsidRDefault="008A114A">
      <w:pPr>
        <w:pStyle w:val="TOC2"/>
        <w:rPr>
          <w:ins w:id="120" w:author="Kevin Gregory" w:date="2021-10-15T10:26:00Z"/>
          <w:rFonts w:eastAsiaTheme="minorEastAsia"/>
          <w:color w:val="auto"/>
          <w:lang w:eastAsia="en-GB"/>
        </w:rPr>
      </w:pPr>
      <w:ins w:id="121" w:author="Kevin Gregory" w:date="2021-10-15T10:26:00Z">
        <w:r w:rsidRPr="00C74ABE">
          <w:t>4.1.</w:t>
        </w:r>
        <w:r>
          <w:rPr>
            <w:rFonts w:eastAsiaTheme="minorEastAsia"/>
            <w:color w:val="auto"/>
            <w:lang w:eastAsia="en-GB"/>
          </w:rPr>
          <w:tab/>
        </w:r>
        <w:r>
          <w:t>Scope</w:t>
        </w:r>
        <w:r>
          <w:tab/>
        </w:r>
        <w:r>
          <w:fldChar w:fldCharType="begin"/>
        </w:r>
        <w:r>
          <w:instrText xml:space="preserve"> PAGEREF _Toc85186057 \h </w:instrText>
        </w:r>
      </w:ins>
      <w:r>
        <w:fldChar w:fldCharType="separate"/>
      </w:r>
      <w:ins w:id="122" w:author="Kevin Gregory" w:date="2021-10-15T10:26:00Z">
        <w:r>
          <w:t>11</w:t>
        </w:r>
        <w:r>
          <w:fldChar w:fldCharType="end"/>
        </w:r>
      </w:ins>
    </w:p>
    <w:p w14:paraId="3BE47AC1" w14:textId="136C4E8C" w:rsidR="008A114A" w:rsidRDefault="008A114A">
      <w:pPr>
        <w:pStyle w:val="TOC2"/>
        <w:rPr>
          <w:ins w:id="123" w:author="Kevin Gregory" w:date="2021-10-15T10:26:00Z"/>
          <w:rFonts w:eastAsiaTheme="minorEastAsia"/>
          <w:color w:val="auto"/>
          <w:lang w:eastAsia="en-GB"/>
        </w:rPr>
      </w:pPr>
      <w:ins w:id="124" w:author="Kevin Gregory" w:date="2021-10-15T10:26:00Z">
        <w:r w:rsidRPr="00C74ABE">
          <w:t>4.2.</w:t>
        </w:r>
        <w:r>
          <w:rPr>
            <w:rFonts w:eastAsiaTheme="minorEastAsia"/>
            <w:color w:val="auto"/>
            <w:lang w:eastAsia="en-GB"/>
          </w:rPr>
          <w:tab/>
        </w:r>
        <w:r>
          <w:t>Learning Objective</w:t>
        </w:r>
        <w:r>
          <w:tab/>
        </w:r>
        <w:r>
          <w:fldChar w:fldCharType="begin"/>
        </w:r>
        <w:r>
          <w:instrText xml:space="preserve"> PAGEREF _Toc85186058 \h </w:instrText>
        </w:r>
      </w:ins>
      <w:r>
        <w:fldChar w:fldCharType="separate"/>
      </w:r>
      <w:ins w:id="125" w:author="Kevin Gregory" w:date="2021-10-15T10:26:00Z">
        <w:r>
          <w:t>11</w:t>
        </w:r>
        <w:r>
          <w:fldChar w:fldCharType="end"/>
        </w:r>
      </w:ins>
    </w:p>
    <w:p w14:paraId="474610C2" w14:textId="65A12912" w:rsidR="008A114A" w:rsidRDefault="008A114A">
      <w:pPr>
        <w:pStyle w:val="TOC2"/>
        <w:rPr>
          <w:ins w:id="126" w:author="Kevin Gregory" w:date="2021-10-15T10:26:00Z"/>
          <w:rFonts w:eastAsiaTheme="minorEastAsia"/>
          <w:color w:val="auto"/>
          <w:lang w:eastAsia="en-GB"/>
        </w:rPr>
      </w:pPr>
      <w:ins w:id="127" w:author="Kevin Gregory" w:date="2021-10-15T10:26:00Z">
        <w:r w:rsidRPr="00C74ABE">
          <w:t>4.3.</w:t>
        </w:r>
        <w:r>
          <w:rPr>
            <w:rFonts w:eastAsiaTheme="minorEastAsia"/>
            <w:color w:val="auto"/>
            <w:lang w:eastAsia="en-GB"/>
          </w:rPr>
          <w:tab/>
        </w:r>
        <w:r>
          <w:t>Syllabus</w:t>
        </w:r>
        <w:r>
          <w:tab/>
        </w:r>
        <w:r>
          <w:fldChar w:fldCharType="begin"/>
        </w:r>
        <w:r>
          <w:instrText xml:space="preserve"> PAGEREF _Toc85186059 \h </w:instrText>
        </w:r>
      </w:ins>
      <w:r>
        <w:fldChar w:fldCharType="separate"/>
      </w:r>
      <w:ins w:id="128" w:author="Kevin Gregory" w:date="2021-10-15T10:26:00Z">
        <w:r>
          <w:t>11</w:t>
        </w:r>
        <w:r>
          <w:fldChar w:fldCharType="end"/>
        </w:r>
      </w:ins>
    </w:p>
    <w:p w14:paraId="65FDC9BA" w14:textId="69BCA380" w:rsidR="008A114A" w:rsidRDefault="008A114A">
      <w:pPr>
        <w:pStyle w:val="TOC3"/>
        <w:tabs>
          <w:tab w:val="left" w:pos="1134"/>
          <w:tab w:val="right" w:leader="dot" w:pos="10195"/>
        </w:tabs>
        <w:rPr>
          <w:ins w:id="129" w:author="Kevin Gregory" w:date="2021-10-15T10:26:00Z"/>
          <w:rFonts w:eastAsiaTheme="minorEastAsia"/>
          <w:noProof/>
          <w:sz w:val="22"/>
          <w:lang w:eastAsia="en-GB"/>
        </w:rPr>
      </w:pPr>
      <w:ins w:id="130" w:author="Kevin Gregory" w:date="2021-10-15T10:26:00Z">
        <w:r w:rsidRPr="00C74ABE">
          <w:rPr>
            <w:noProof/>
          </w:rPr>
          <w:lastRenderedPageBreak/>
          <w:t>4.3.1.</w:t>
        </w:r>
        <w:r>
          <w:rPr>
            <w:rFonts w:eastAsiaTheme="minorEastAsia"/>
            <w:noProof/>
            <w:sz w:val="22"/>
            <w:lang w:eastAsia="en-GB"/>
          </w:rPr>
          <w:tab/>
        </w:r>
        <w:r>
          <w:rPr>
            <w:noProof/>
          </w:rPr>
          <w:t>Lesson 1 - Charging sources</w:t>
        </w:r>
        <w:r>
          <w:rPr>
            <w:noProof/>
          </w:rPr>
          <w:tab/>
        </w:r>
        <w:r>
          <w:rPr>
            <w:noProof/>
          </w:rPr>
          <w:fldChar w:fldCharType="begin"/>
        </w:r>
        <w:r>
          <w:rPr>
            <w:noProof/>
          </w:rPr>
          <w:instrText xml:space="preserve"> PAGEREF _Toc85186060 \h </w:instrText>
        </w:r>
        <w:r>
          <w:rPr>
            <w:noProof/>
          </w:rPr>
        </w:r>
      </w:ins>
      <w:r>
        <w:rPr>
          <w:noProof/>
        </w:rPr>
        <w:fldChar w:fldCharType="separate"/>
      </w:r>
      <w:ins w:id="131" w:author="Kevin Gregory" w:date="2021-10-15T10:26:00Z">
        <w:r>
          <w:rPr>
            <w:noProof/>
          </w:rPr>
          <w:t>11</w:t>
        </w:r>
        <w:r>
          <w:rPr>
            <w:noProof/>
          </w:rPr>
          <w:fldChar w:fldCharType="end"/>
        </w:r>
      </w:ins>
    </w:p>
    <w:p w14:paraId="5430C9F3" w14:textId="7A52D35E" w:rsidR="008A114A" w:rsidRDefault="008A114A">
      <w:pPr>
        <w:pStyle w:val="TOC3"/>
        <w:tabs>
          <w:tab w:val="left" w:pos="1134"/>
          <w:tab w:val="right" w:leader="dot" w:pos="10195"/>
        </w:tabs>
        <w:rPr>
          <w:ins w:id="132" w:author="Kevin Gregory" w:date="2021-10-15T10:26:00Z"/>
          <w:rFonts w:eastAsiaTheme="minorEastAsia"/>
          <w:noProof/>
          <w:sz w:val="22"/>
          <w:lang w:eastAsia="en-GB"/>
        </w:rPr>
      </w:pPr>
      <w:ins w:id="133" w:author="Kevin Gregory" w:date="2021-10-15T10:26:00Z">
        <w:r w:rsidRPr="00C74ABE">
          <w:rPr>
            <w:noProof/>
          </w:rPr>
          <w:t>4.3.2.</w:t>
        </w:r>
        <w:r>
          <w:rPr>
            <w:rFonts w:eastAsiaTheme="minorEastAsia"/>
            <w:noProof/>
            <w:sz w:val="22"/>
            <w:lang w:eastAsia="en-GB"/>
          </w:rPr>
          <w:tab/>
        </w:r>
        <w:r>
          <w:rPr>
            <w:noProof/>
          </w:rPr>
          <w:t>Lesson 2 - Charge regulation</w:t>
        </w:r>
        <w:r>
          <w:rPr>
            <w:noProof/>
          </w:rPr>
          <w:tab/>
        </w:r>
        <w:r>
          <w:rPr>
            <w:noProof/>
          </w:rPr>
          <w:fldChar w:fldCharType="begin"/>
        </w:r>
        <w:r>
          <w:rPr>
            <w:noProof/>
          </w:rPr>
          <w:instrText xml:space="preserve"> PAGEREF _Toc85186061 \h </w:instrText>
        </w:r>
        <w:r>
          <w:rPr>
            <w:noProof/>
          </w:rPr>
        </w:r>
      </w:ins>
      <w:r>
        <w:rPr>
          <w:noProof/>
        </w:rPr>
        <w:fldChar w:fldCharType="separate"/>
      </w:r>
      <w:ins w:id="134" w:author="Kevin Gregory" w:date="2021-10-15T10:26:00Z">
        <w:r>
          <w:rPr>
            <w:noProof/>
          </w:rPr>
          <w:t>11</w:t>
        </w:r>
        <w:r>
          <w:rPr>
            <w:noProof/>
          </w:rPr>
          <w:fldChar w:fldCharType="end"/>
        </w:r>
      </w:ins>
    </w:p>
    <w:p w14:paraId="6EC03FE6" w14:textId="0883DE38" w:rsidR="008A114A" w:rsidRDefault="008A114A">
      <w:pPr>
        <w:pStyle w:val="TOC3"/>
        <w:tabs>
          <w:tab w:val="left" w:pos="1134"/>
          <w:tab w:val="right" w:leader="dot" w:pos="10195"/>
        </w:tabs>
        <w:rPr>
          <w:ins w:id="135" w:author="Kevin Gregory" w:date="2021-10-15T10:26:00Z"/>
          <w:rFonts w:eastAsiaTheme="minorEastAsia"/>
          <w:noProof/>
          <w:sz w:val="22"/>
          <w:lang w:eastAsia="en-GB"/>
        </w:rPr>
      </w:pPr>
      <w:ins w:id="136" w:author="Kevin Gregory" w:date="2021-10-15T10:26:00Z">
        <w:r w:rsidRPr="00C74ABE">
          <w:rPr>
            <w:noProof/>
          </w:rPr>
          <w:t>4.3.3.</w:t>
        </w:r>
        <w:r>
          <w:rPr>
            <w:rFonts w:eastAsiaTheme="minorEastAsia"/>
            <w:noProof/>
            <w:sz w:val="22"/>
            <w:lang w:eastAsia="en-GB"/>
          </w:rPr>
          <w:tab/>
        </w:r>
        <w:r>
          <w:rPr>
            <w:noProof/>
          </w:rPr>
          <w:t>Lesson 3 - Charge systems maintenance</w:t>
        </w:r>
        <w:r>
          <w:rPr>
            <w:noProof/>
          </w:rPr>
          <w:tab/>
        </w:r>
        <w:r>
          <w:rPr>
            <w:noProof/>
          </w:rPr>
          <w:fldChar w:fldCharType="begin"/>
        </w:r>
        <w:r>
          <w:rPr>
            <w:noProof/>
          </w:rPr>
          <w:instrText xml:space="preserve"> PAGEREF _Toc85186062 \h </w:instrText>
        </w:r>
        <w:r>
          <w:rPr>
            <w:noProof/>
          </w:rPr>
        </w:r>
      </w:ins>
      <w:r>
        <w:rPr>
          <w:noProof/>
        </w:rPr>
        <w:fldChar w:fldCharType="separate"/>
      </w:r>
      <w:ins w:id="137" w:author="Kevin Gregory" w:date="2021-10-15T10:26:00Z">
        <w:r>
          <w:rPr>
            <w:noProof/>
          </w:rPr>
          <w:t>11</w:t>
        </w:r>
        <w:r>
          <w:rPr>
            <w:noProof/>
          </w:rPr>
          <w:fldChar w:fldCharType="end"/>
        </w:r>
      </w:ins>
    </w:p>
    <w:p w14:paraId="6060457A" w14:textId="3D08F6CD" w:rsidR="008A114A" w:rsidRDefault="008A114A">
      <w:pPr>
        <w:pStyle w:val="TOC1"/>
        <w:rPr>
          <w:ins w:id="138" w:author="Kevin Gregory" w:date="2021-10-15T10:26:00Z"/>
          <w:rFonts w:eastAsiaTheme="minorEastAsia"/>
          <w:b w:val="0"/>
          <w:color w:val="auto"/>
          <w:lang w:eastAsia="en-GB"/>
        </w:rPr>
      </w:pPr>
      <w:ins w:id="139" w:author="Kevin Gregory" w:date="2021-10-15T10:26:00Z">
        <w:r w:rsidRPr="00C74ABE">
          <w:t>5.</w:t>
        </w:r>
        <w:r>
          <w:rPr>
            <w:rFonts w:eastAsiaTheme="minorEastAsia"/>
            <w:b w:val="0"/>
            <w:color w:val="auto"/>
            <w:lang w:eastAsia="en-GB"/>
          </w:rPr>
          <w:tab/>
        </w:r>
        <w:r w:rsidRPr="00C74ABE">
          <w:t>MODULE 5 – GENERAL CONSIDERATIONS AND SITE VISIT</w:t>
        </w:r>
        <w:r>
          <w:tab/>
        </w:r>
        <w:r>
          <w:fldChar w:fldCharType="begin"/>
        </w:r>
        <w:r>
          <w:instrText xml:space="preserve"> PAGEREF _Toc85186063 \h </w:instrText>
        </w:r>
      </w:ins>
      <w:r>
        <w:fldChar w:fldCharType="separate"/>
      </w:r>
      <w:ins w:id="140" w:author="Kevin Gregory" w:date="2021-10-15T10:26:00Z">
        <w:r>
          <w:t>11</w:t>
        </w:r>
        <w:r>
          <w:fldChar w:fldCharType="end"/>
        </w:r>
      </w:ins>
    </w:p>
    <w:p w14:paraId="68563AF3" w14:textId="3CD184C9" w:rsidR="008A114A" w:rsidRDefault="008A114A">
      <w:pPr>
        <w:pStyle w:val="TOC2"/>
        <w:rPr>
          <w:ins w:id="141" w:author="Kevin Gregory" w:date="2021-10-15T10:26:00Z"/>
          <w:rFonts w:eastAsiaTheme="minorEastAsia"/>
          <w:color w:val="auto"/>
          <w:lang w:eastAsia="en-GB"/>
        </w:rPr>
      </w:pPr>
      <w:ins w:id="142" w:author="Kevin Gregory" w:date="2021-10-15T10:26:00Z">
        <w:r w:rsidRPr="00C74ABE">
          <w:t>5.1.</w:t>
        </w:r>
        <w:r>
          <w:rPr>
            <w:rFonts w:eastAsiaTheme="minorEastAsia"/>
            <w:color w:val="auto"/>
            <w:lang w:eastAsia="en-GB"/>
          </w:rPr>
          <w:tab/>
        </w:r>
        <w:r>
          <w:t>Scope</w:t>
        </w:r>
        <w:r>
          <w:tab/>
        </w:r>
        <w:r>
          <w:fldChar w:fldCharType="begin"/>
        </w:r>
        <w:r>
          <w:instrText xml:space="preserve"> PAGEREF _Toc85186064 \h </w:instrText>
        </w:r>
      </w:ins>
      <w:r>
        <w:fldChar w:fldCharType="separate"/>
      </w:r>
      <w:ins w:id="143" w:author="Kevin Gregory" w:date="2021-10-15T10:26:00Z">
        <w:r>
          <w:t>11</w:t>
        </w:r>
        <w:r>
          <w:fldChar w:fldCharType="end"/>
        </w:r>
      </w:ins>
    </w:p>
    <w:p w14:paraId="4F20701E" w14:textId="0BC31651" w:rsidR="008A114A" w:rsidRDefault="008A114A">
      <w:pPr>
        <w:pStyle w:val="TOC2"/>
        <w:rPr>
          <w:ins w:id="144" w:author="Kevin Gregory" w:date="2021-10-15T10:26:00Z"/>
          <w:rFonts w:eastAsiaTheme="minorEastAsia"/>
          <w:color w:val="auto"/>
          <w:lang w:eastAsia="en-GB"/>
        </w:rPr>
      </w:pPr>
      <w:ins w:id="145" w:author="Kevin Gregory" w:date="2021-10-15T10:26:00Z">
        <w:r w:rsidRPr="00C74ABE">
          <w:t>5.2.</w:t>
        </w:r>
        <w:r>
          <w:rPr>
            <w:rFonts w:eastAsiaTheme="minorEastAsia"/>
            <w:color w:val="auto"/>
            <w:lang w:eastAsia="en-GB"/>
          </w:rPr>
          <w:tab/>
        </w:r>
        <w:r>
          <w:t>Learning Objective</w:t>
        </w:r>
        <w:r>
          <w:tab/>
        </w:r>
        <w:r>
          <w:fldChar w:fldCharType="begin"/>
        </w:r>
        <w:r>
          <w:instrText xml:space="preserve"> PAGEREF _Toc85186065 \h </w:instrText>
        </w:r>
      </w:ins>
      <w:r>
        <w:fldChar w:fldCharType="separate"/>
      </w:r>
      <w:ins w:id="146" w:author="Kevin Gregory" w:date="2021-10-15T10:26:00Z">
        <w:r>
          <w:t>11</w:t>
        </w:r>
        <w:r>
          <w:fldChar w:fldCharType="end"/>
        </w:r>
      </w:ins>
    </w:p>
    <w:p w14:paraId="2A7A01B2" w14:textId="70C9F916" w:rsidR="008A114A" w:rsidRDefault="008A114A">
      <w:pPr>
        <w:pStyle w:val="TOC2"/>
        <w:rPr>
          <w:ins w:id="147" w:author="Kevin Gregory" w:date="2021-10-15T10:26:00Z"/>
          <w:rFonts w:eastAsiaTheme="minorEastAsia"/>
          <w:color w:val="auto"/>
          <w:lang w:eastAsia="en-GB"/>
        </w:rPr>
      </w:pPr>
      <w:ins w:id="148" w:author="Kevin Gregory" w:date="2021-10-15T10:26:00Z">
        <w:r w:rsidRPr="00C74ABE">
          <w:t>5.3.</w:t>
        </w:r>
        <w:r>
          <w:rPr>
            <w:rFonts w:eastAsiaTheme="minorEastAsia"/>
            <w:color w:val="auto"/>
            <w:lang w:eastAsia="en-GB"/>
          </w:rPr>
          <w:tab/>
        </w:r>
        <w:r>
          <w:t>Syllabus</w:t>
        </w:r>
        <w:r>
          <w:tab/>
        </w:r>
        <w:r>
          <w:fldChar w:fldCharType="begin"/>
        </w:r>
        <w:r>
          <w:instrText xml:space="preserve"> PAGEREF _Toc85186066 \h </w:instrText>
        </w:r>
      </w:ins>
      <w:r>
        <w:fldChar w:fldCharType="separate"/>
      </w:r>
      <w:ins w:id="149" w:author="Kevin Gregory" w:date="2021-10-15T10:26:00Z">
        <w:r>
          <w:t>11</w:t>
        </w:r>
        <w:r>
          <w:fldChar w:fldCharType="end"/>
        </w:r>
      </w:ins>
    </w:p>
    <w:p w14:paraId="259FD87E" w14:textId="3E4F610C" w:rsidR="008A114A" w:rsidRDefault="008A114A">
      <w:pPr>
        <w:pStyle w:val="TOC3"/>
        <w:tabs>
          <w:tab w:val="left" w:pos="1134"/>
          <w:tab w:val="right" w:leader="dot" w:pos="10195"/>
        </w:tabs>
        <w:rPr>
          <w:ins w:id="150" w:author="Kevin Gregory" w:date="2021-10-15T10:26:00Z"/>
          <w:rFonts w:eastAsiaTheme="minorEastAsia"/>
          <w:noProof/>
          <w:sz w:val="22"/>
          <w:lang w:eastAsia="en-GB"/>
        </w:rPr>
      </w:pPr>
      <w:ins w:id="151" w:author="Kevin Gregory" w:date="2021-10-15T10:26:00Z">
        <w:r w:rsidRPr="00C74ABE">
          <w:rPr>
            <w:noProof/>
          </w:rPr>
          <w:t>5.3.1.</w:t>
        </w:r>
        <w:r>
          <w:rPr>
            <w:rFonts w:eastAsiaTheme="minorEastAsia"/>
            <w:noProof/>
            <w:sz w:val="22"/>
            <w:lang w:eastAsia="en-GB"/>
          </w:rPr>
          <w:tab/>
        </w:r>
        <w:r>
          <w:rPr>
            <w:noProof/>
          </w:rPr>
          <w:t>Lesson 1 - Environmental protection</w:t>
        </w:r>
        <w:r>
          <w:rPr>
            <w:noProof/>
          </w:rPr>
          <w:tab/>
        </w:r>
        <w:r>
          <w:rPr>
            <w:noProof/>
          </w:rPr>
          <w:fldChar w:fldCharType="begin"/>
        </w:r>
        <w:r>
          <w:rPr>
            <w:noProof/>
          </w:rPr>
          <w:instrText xml:space="preserve"> PAGEREF _Toc85186067 \h </w:instrText>
        </w:r>
        <w:r>
          <w:rPr>
            <w:noProof/>
          </w:rPr>
        </w:r>
      </w:ins>
      <w:r>
        <w:rPr>
          <w:noProof/>
        </w:rPr>
        <w:fldChar w:fldCharType="separate"/>
      </w:r>
      <w:ins w:id="152" w:author="Kevin Gregory" w:date="2021-10-15T10:26:00Z">
        <w:r>
          <w:rPr>
            <w:noProof/>
          </w:rPr>
          <w:t>11</w:t>
        </w:r>
        <w:r>
          <w:rPr>
            <w:noProof/>
          </w:rPr>
          <w:fldChar w:fldCharType="end"/>
        </w:r>
      </w:ins>
    </w:p>
    <w:p w14:paraId="0041108D" w14:textId="4DA95CC2" w:rsidR="008A114A" w:rsidRDefault="008A114A">
      <w:pPr>
        <w:pStyle w:val="TOC3"/>
        <w:tabs>
          <w:tab w:val="left" w:pos="1134"/>
          <w:tab w:val="right" w:leader="dot" w:pos="10195"/>
        </w:tabs>
        <w:rPr>
          <w:ins w:id="153" w:author="Kevin Gregory" w:date="2021-10-15T10:26:00Z"/>
          <w:rFonts w:eastAsiaTheme="minorEastAsia"/>
          <w:noProof/>
          <w:sz w:val="22"/>
          <w:lang w:eastAsia="en-GB"/>
        </w:rPr>
      </w:pPr>
      <w:ins w:id="154" w:author="Kevin Gregory" w:date="2021-10-15T10:26:00Z">
        <w:r w:rsidRPr="00C74ABE">
          <w:rPr>
            <w:noProof/>
          </w:rPr>
          <w:t>5.3.2.</w:t>
        </w:r>
        <w:r>
          <w:rPr>
            <w:rFonts w:eastAsiaTheme="minorEastAsia"/>
            <w:noProof/>
            <w:sz w:val="22"/>
            <w:lang w:eastAsia="en-GB"/>
          </w:rPr>
          <w:tab/>
        </w:r>
        <w:r>
          <w:rPr>
            <w:noProof/>
          </w:rPr>
          <w:t>Lesson 2 - Site visit</w:t>
        </w:r>
        <w:r>
          <w:rPr>
            <w:noProof/>
          </w:rPr>
          <w:tab/>
        </w:r>
        <w:r>
          <w:rPr>
            <w:noProof/>
          </w:rPr>
          <w:fldChar w:fldCharType="begin"/>
        </w:r>
        <w:r>
          <w:rPr>
            <w:noProof/>
          </w:rPr>
          <w:instrText xml:space="preserve"> PAGEREF _Toc85186068 \h </w:instrText>
        </w:r>
        <w:r>
          <w:rPr>
            <w:noProof/>
          </w:rPr>
        </w:r>
      </w:ins>
      <w:r>
        <w:rPr>
          <w:noProof/>
        </w:rPr>
        <w:fldChar w:fldCharType="separate"/>
      </w:r>
      <w:ins w:id="155" w:author="Kevin Gregory" w:date="2021-10-15T10:26:00Z">
        <w:r>
          <w:rPr>
            <w:noProof/>
          </w:rPr>
          <w:t>12</w:t>
        </w:r>
        <w:r>
          <w:rPr>
            <w:noProof/>
          </w:rPr>
          <w:fldChar w:fldCharType="end"/>
        </w:r>
      </w:ins>
    </w:p>
    <w:p w14:paraId="255F5A00" w14:textId="5B249C3B" w:rsidR="002110F4" w:rsidDel="008A114A" w:rsidRDefault="002110F4">
      <w:pPr>
        <w:pStyle w:val="TOC1"/>
        <w:rPr>
          <w:del w:id="156" w:author="Kevin Gregory" w:date="2021-10-15T10:26:00Z"/>
          <w:rFonts w:eastAsiaTheme="minorEastAsia"/>
          <w:b w:val="0"/>
          <w:color w:val="auto"/>
          <w:sz w:val="24"/>
          <w:szCs w:val="24"/>
          <w:lang w:val="en-US"/>
        </w:rPr>
      </w:pPr>
      <w:del w:id="157" w:author="Kevin Gregory" w:date="2021-10-15T10:26:00Z">
        <w:r w:rsidRPr="002527C5" w:rsidDel="008A114A">
          <w:delText>PART 1</w:delText>
        </w:r>
        <w:r w:rsidDel="008A114A">
          <w:delText xml:space="preserve"> - </w:delText>
        </w:r>
        <w:r w:rsidRPr="002527C5" w:rsidDel="008A114A">
          <w:delText>COURSE OVERVIEW</w:delText>
        </w:r>
        <w:r w:rsidDel="008A114A">
          <w:tab/>
          <w:delText>6</w:delText>
        </w:r>
      </w:del>
    </w:p>
    <w:p w14:paraId="560C70B7" w14:textId="631766EE" w:rsidR="002110F4" w:rsidDel="008A114A" w:rsidRDefault="002110F4">
      <w:pPr>
        <w:pStyle w:val="TOC1"/>
        <w:rPr>
          <w:del w:id="158" w:author="Kevin Gregory" w:date="2021-10-15T10:26:00Z"/>
          <w:rFonts w:eastAsiaTheme="minorEastAsia"/>
          <w:b w:val="0"/>
          <w:color w:val="auto"/>
          <w:sz w:val="24"/>
          <w:szCs w:val="24"/>
          <w:lang w:val="en-US"/>
        </w:rPr>
      </w:pPr>
      <w:del w:id="159" w:author="Kevin Gregory" w:date="2021-10-15T10:26:00Z">
        <w:r w:rsidRPr="002527C5" w:rsidDel="008A114A">
          <w:delText>1.</w:delText>
        </w:r>
        <w:r w:rsidDel="008A114A">
          <w:rPr>
            <w:rFonts w:eastAsiaTheme="minorEastAsia"/>
            <w:b w:val="0"/>
            <w:color w:val="auto"/>
            <w:sz w:val="24"/>
            <w:szCs w:val="24"/>
            <w:lang w:val="en-US"/>
          </w:rPr>
          <w:tab/>
        </w:r>
        <w:r w:rsidRPr="002527C5" w:rsidDel="008A114A">
          <w:delText>SCOPE</w:delText>
        </w:r>
        <w:r w:rsidDel="008A114A">
          <w:tab/>
          <w:delText>6</w:delText>
        </w:r>
      </w:del>
    </w:p>
    <w:p w14:paraId="364CF798" w14:textId="3F96F3AD" w:rsidR="002110F4" w:rsidDel="008A114A" w:rsidRDefault="002110F4">
      <w:pPr>
        <w:pStyle w:val="TOC1"/>
        <w:rPr>
          <w:del w:id="160" w:author="Kevin Gregory" w:date="2021-10-15T10:26:00Z"/>
          <w:rFonts w:eastAsiaTheme="minorEastAsia"/>
          <w:b w:val="0"/>
          <w:color w:val="auto"/>
          <w:sz w:val="24"/>
          <w:szCs w:val="24"/>
          <w:lang w:val="en-US"/>
        </w:rPr>
      </w:pPr>
      <w:del w:id="161" w:author="Kevin Gregory" w:date="2021-10-15T10:26:00Z">
        <w:r w:rsidRPr="002527C5" w:rsidDel="008A114A">
          <w:delText>2.</w:delText>
        </w:r>
        <w:r w:rsidDel="008A114A">
          <w:rPr>
            <w:rFonts w:eastAsiaTheme="minorEastAsia"/>
            <w:b w:val="0"/>
            <w:color w:val="auto"/>
            <w:sz w:val="24"/>
            <w:szCs w:val="24"/>
            <w:lang w:val="en-US"/>
          </w:rPr>
          <w:tab/>
        </w:r>
        <w:r w:rsidRPr="002527C5" w:rsidDel="008A114A">
          <w:delText>OBJECTIVE</w:delText>
        </w:r>
        <w:r w:rsidDel="008A114A">
          <w:tab/>
          <w:delText>6</w:delText>
        </w:r>
      </w:del>
    </w:p>
    <w:p w14:paraId="41C35743" w14:textId="66963555" w:rsidR="002110F4" w:rsidDel="008A114A" w:rsidRDefault="002110F4">
      <w:pPr>
        <w:pStyle w:val="TOC1"/>
        <w:rPr>
          <w:del w:id="162" w:author="Kevin Gregory" w:date="2021-10-15T10:26:00Z"/>
          <w:rFonts w:eastAsiaTheme="minorEastAsia"/>
          <w:b w:val="0"/>
          <w:color w:val="auto"/>
          <w:sz w:val="24"/>
          <w:szCs w:val="24"/>
          <w:lang w:val="en-US"/>
        </w:rPr>
      </w:pPr>
      <w:del w:id="163" w:author="Kevin Gregory" w:date="2021-10-15T10:26:00Z">
        <w:r w:rsidRPr="002527C5" w:rsidDel="008A114A">
          <w:delText>3.</w:delText>
        </w:r>
        <w:r w:rsidDel="008A114A">
          <w:rPr>
            <w:rFonts w:eastAsiaTheme="minorEastAsia"/>
            <w:b w:val="0"/>
            <w:color w:val="auto"/>
            <w:sz w:val="24"/>
            <w:szCs w:val="24"/>
            <w:lang w:val="en-US"/>
          </w:rPr>
          <w:tab/>
        </w:r>
        <w:r w:rsidRPr="002527C5" w:rsidDel="008A114A">
          <w:delText>COURSE OUTLINE</w:delText>
        </w:r>
        <w:r w:rsidDel="008A114A">
          <w:tab/>
          <w:delText>6</w:delText>
        </w:r>
      </w:del>
    </w:p>
    <w:p w14:paraId="7DF78565" w14:textId="6EA78486" w:rsidR="002110F4" w:rsidDel="008A114A" w:rsidRDefault="002110F4">
      <w:pPr>
        <w:pStyle w:val="TOC1"/>
        <w:rPr>
          <w:del w:id="164" w:author="Kevin Gregory" w:date="2021-10-15T10:26:00Z"/>
          <w:rFonts w:eastAsiaTheme="minorEastAsia"/>
          <w:b w:val="0"/>
          <w:color w:val="auto"/>
          <w:sz w:val="24"/>
          <w:szCs w:val="24"/>
          <w:lang w:val="en-US"/>
        </w:rPr>
      </w:pPr>
      <w:del w:id="165" w:author="Kevin Gregory" w:date="2021-10-15T10:26:00Z">
        <w:r w:rsidRPr="002527C5" w:rsidDel="008A114A">
          <w:delText>4.</w:delText>
        </w:r>
        <w:r w:rsidDel="008A114A">
          <w:rPr>
            <w:rFonts w:eastAsiaTheme="minorEastAsia"/>
            <w:b w:val="0"/>
            <w:color w:val="auto"/>
            <w:sz w:val="24"/>
            <w:szCs w:val="24"/>
            <w:lang w:val="en-US"/>
          </w:rPr>
          <w:tab/>
        </w:r>
        <w:r w:rsidRPr="002527C5" w:rsidDel="008A114A">
          <w:delText>TEACHING MODULES</w:delText>
        </w:r>
        <w:r w:rsidDel="008A114A">
          <w:tab/>
          <w:delText>6</w:delText>
        </w:r>
      </w:del>
    </w:p>
    <w:p w14:paraId="1BC56EA7" w14:textId="0AD0904C" w:rsidR="002110F4" w:rsidDel="008A114A" w:rsidRDefault="002110F4">
      <w:pPr>
        <w:pStyle w:val="TOC1"/>
        <w:rPr>
          <w:del w:id="166" w:author="Kevin Gregory" w:date="2021-10-15T10:26:00Z"/>
          <w:rFonts w:eastAsiaTheme="minorEastAsia"/>
          <w:b w:val="0"/>
          <w:color w:val="auto"/>
          <w:sz w:val="24"/>
          <w:szCs w:val="24"/>
          <w:lang w:val="en-US"/>
        </w:rPr>
      </w:pPr>
      <w:del w:id="167" w:author="Kevin Gregory" w:date="2021-10-15T10:26:00Z">
        <w:r w:rsidRPr="002527C5" w:rsidDel="008A114A">
          <w:delText>5.</w:delText>
        </w:r>
        <w:r w:rsidDel="008A114A">
          <w:rPr>
            <w:rFonts w:eastAsiaTheme="minorEastAsia"/>
            <w:b w:val="0"/>
            <w:color w:val="auto"/>
            <w:sz w:val="24"/>
            <w:szCs w:val="24"/>
            <w:lang w:val="en-US"/>
          </w:rPr>
          <w:tab/>
        </w:r>
        <w:r w:rsidRPr="002527C5" w:rsidDel="008A114A">
          <w:delText>SPECIFIC COURSE RELATED TEACHING AIDS</w:delText>
        </w:r>
        <w:r w:rsidDel="008A114A">
          <w:tab/>
          <w:delText>7</w:delText>
        </w:r>
      </w:del>
    </w:p>
    <w:p w14:paraId="0032B2FF" w14:textId="34DA96F1" w:rsidR="002110F4" w:rsidDel="008A114A" w:rsidRDefault="002110F4">
      <w:pPr>
        <w:pStyle w:val="TOC1"/>
        <w:rPr>
          <w:del w:id="168" w:author="Kevin Gregory" w:date="2021-10-15T10:26:00Z"/>
          <w:rFonts w:eastAsiaTheme="minorEastAsia"/>
          <w:b w:val="0"/>
          <w:color w:val="auto"/>
          <w:sz w:val="24"/>
          <w:szCs w:val="24"/>
          <w:lang w:val="en-US"/>
        </w:rPr>
      </w:pPr>
      <w:del w:id="169" w:author="Kevin Gregory" w:date="2021-10-15T10:26:00Z">
        <w:r w:rsidRPr="002527C5" w:rsidDel="008A114A">
          <w:delText>6.</w:delText>
        </w:r>
        <w:r w:rsidDel="008A114A">
          <w:rPr>
            <w:rFonts w:eastAsiaTheme="minorEastAsia"/>
            <w:b w:val="0"/>
            <w:color w:val="auto"/>
            <w:sz w:val="24"/>
            <w:szCs w:val="24"/>
            <w:lang w:val="en-US"/>
          </w:rPr>
          <w:tab/>
        </w:r>
        <w:r w:rsidRPr="002527C5" w:rsidDel="008A114A">
          <w:delText>ACRONYMS</w:delText>
        </w:r>
        <w:r w:rsidDel="008A114A">
          <w:tab/>
          <w:delText>7</w:delText>
        </w:r>
      </w:del>
    </w:p>
    <w:p w14:paraId="34098833" w14:textId="083F8E02" w:rsidR="002110F4" w:rsidDel="008A114A" w:rsidRDefault="002110F4">
      <w:pPr>
        <w:pStyle w:val="TOC1"/>
        <w:rPr>
          <w:del w:id="170" w:author="Kevin Gregory" w:date="2021-10-15T10:26:00Z"/>
          <w:rFonts w:eastAsiaTheme="minorEastAsia"/>
          <w:b w:val="0"/>
          <w:color w:val="auto"/>
          <w:sz w:val="24"/>
          <w:szCs w:val="24"/>
          <w:lang w:val="en-US"/>
        </w:rPr>
      </w:pPr>
      <w:del w:id="171" w:author="Kevin Gregory" w:date="2021-10-15T10:26:00Z">
        <w:r w:rsidRPr="002527C5" w:rsidDel="008A114A">
          <w:delText>7.</w:delText>
        </w:r>
        <w:r w:rsidDel="008A114A">
          <w:rPr>
            <w:rFonts w:eastAsiaTheme="minorEastAsia"/>
            <w:b w:val="0"/>
            <w:color w:val="auto"/>
            <w:sz w:val="24"/>
            <w:szCs w:val="24"/>
            <w:lang w:val="en-US"/>
          </w:rPr>
          <w:tab/>
        </w:r>
        <w:r w:rsidRPr="002527C5" w:rsidDel="008A114A">
          <w:delText>DEFINITIONS</w:delText>
        </w:r>
        <w:r w:rsidDel="008A114A">
          <w:tab/>
          <w:delText>7</w:delText>
        </w:r>
      </w:del>
    </w:p>
    <w:p w14:paraId="6CBAE2C5" w14:textId="14BE86A9" w:rsidR="002110F4" w:rsidDel="008A114A" w:rsidRDefault="002110F4">
      <w:pPr>
        <w:pStyle w:val="TOC1"/>
        <w:rPr>
          <w:del w:id="172" w:author="Kevin Gregory" w:date="2021-10-15T10:26:00Z"/>
          <w:rFonts w:eastAsiaTheme="minorEastAsia"/>
          <w:b w:val="0"/>
          <w:color w:val="auto"/>
          <w:sz w:val="24"/>
          <w:szCs w:val="24"/>
          <w:lang w:val="en-US"/>
        </w:rPr>
      </w:pPr>
      <w:del w:id="173" w:author="Kevin Gregory" w:date="2021-10-15T10:26:00Z">
        <w:r w:rsidRPr="002527C5" w:rsidDel="008A114A">
          <w:delText>8.</w:delText>
        </w:r>
        <w:r w:rsidDel="008A114A">
          <w:rPr>
            <w:rFonts w:eastAsiaTheme="minorEastAsia"/>
            <w:b w:val="0"/>
            <w:color w:val="auto"/>
            <w:sz w:val="24"/>
            <w:szCs w:val="24"/>
            <w:lang w:val="en-US"/>
          </w:rPr>
          <w:tab/>
        </w:r>
        <w:r w:rsidRPr="002527C5" w:rsidDel="008A114A">
          <w:delText>REFERENCES</w:delText>
        </w:r>
        <w:r w:rsidDel="008A114A">
          <w:tab/>
          <w:delText>7</w:delText>
        </w:r>
      </w:del>
    </w:p>
    <w:p w14:paraId="589A8A6A" w14:textId="39642B8C" w:rsidR="002110F4" w:rsidDel="008A114A" w:rsidRDefault="002110F4">
      <w:pPr>
        <w:pStyle w:val="TOC1"/>
        <w:rPr>
          <w:del w:id="174" w:author="Kevin Gregory" w:date="2021-10-15T10:26:00Z"/>
          <w:rFonts w:eastAsiaTheme="minorEastAsia"/>
          <w:b w:val="0"/>
          <w:color w:val="auto"/>
          <w:sz w:val="24"/>
          <w:szCs w:val="24"/>
          <w:lang w:val="en-US"/>
        </w:rPr>
      </w:pPr>
      <w:del w:id="175" w:author="Kevin Gregory" w:date="2021-10-15T10:26:00Z">
        <w:r w:rsidRPr="002527C5" w:rsidDel="008A114A">
          <w:delText>PART 2</w:delText>
        </w:r>
        <w:r w:rsidDel="008A114A">
          <w:delText xml:space="preserve"> – COURSE MODULES</w:delText>
        </w:r>
        <w:r w:rsidDel="008A114A">
          <w:tab/>
          <w:delText>8</w:delText>
        </w:r>
      </w:del>
    </w:p>
    <w:p w14:paraId="3BBCDF3F" w14:textId="4211C2E6" w:rsidR="002110F4" w:rsidDel="008A114A" w:rsidRDefault="002110F4">
      <w:pPr>
        <w:pStyle w:val="TOC1"/>
        <w:rPr>
          <w:del w:id="176" w:author="Kevin Gregory" w:date="2021-10-15T10:26:00Z"/>
          <w:rFonts w:eastAsiaTheme="minorEastAsia"/>
          <w:b w:val="0"/>
          <w:color w:val="auto"/>
          <w:sz w:val="24"/>
          <w:szCs w:val="24"/>
          <w:lang w:val="en-US"/>
        </w:rPr>
      </w:pPr>
      <w:del w:id="177" w:author="Kevin Gregory" w:date="2021-10-15T10:26:00Z">
        <w:r w:rsidRPr="002527C5" w:rsidDel="008A114A">
          <w:delText>1.</w:delText>
        </w:r>
        <w:r w:rsidDel="008A114A">
          <w:rPr>
            <w:rFonts w:eastAsiaTheme="minorEastAsia"/>
            <w:b w:val="0"/>
            <w:color w:val="auto"/>
            <w:sz w:val="24"/>
            <w:szCs w:val="24"/>
            <w:lang w:val="en-US"/>
          </w:rPr>
          <w:tab/>
        </w:r>
        <w:r w:rsidRPr="002527C5" w:rsidDel="008A114A">
          <w:delText>MODULE 1 – SAFETY</w:delText>
        </w:r>
        <w:r w:rsidDel="008A114A">
          <w:tab/>
          <w:delText>8</w:delText>
        </w:r>
      </w:del>
    </w:p>
    <w:p w14:paraId="57CD4C73" w14:textId="30E6620F" w:rsidR="002110F4" w:rsidDel="008A114A" w:rsidRDefault="002110F4">
      <w:pPr>
        <w:pStyle w:val="TOC2"/>
        <w:rPr>
          <w:del w:id="178" w:author="Kevin Gregory" w:date="2021-10-15T10:26:00Z"/>
          <w:rFonts w:eastAsiaTheme="minorEastAsia"/>
          <w:color w:val="auto"/>
          <w:sz w:val="24"/>
          <w:szCs w:val="24"/>
          <w:lang w:val="en-US"/>
        </w:rPr>
      </w:pPr>
      <w:del w:id="179" w:author="Kevin Gregory" w:date="2021-10-15T10:26:00Z">
        <w:r w:rsidRPr="002527C5" w:rsidDel="008A114A">
          <w:delText>1.1.</w:delText>
        </w:r>
        <w:r w:rsidDel="008A114A">
          <w:rPr>
            <w:rFonts w:eastAsiaTheme="minorEastAsia"/>
            <w:color w:val="auto"/>
            <w:sz w:val="24"/>
            <w:szCs w:val="24"/>
            <w:lang w:val="en-US"/>
          </w:rPr>
          <w:tab/>
        </w:r>
        <w:r w:rsidDel="008A114A">
          <w:delText>Scope</w:delText>
        </w:r>
        <w:r w:rsidDel="008A114A">
          <w:tab/>
          <w:delText>8</w:delText>
        </w:r>
      </w:del>
    </w:p>
    <w:p w14:paraId="79FACC70" w14:textId="1D9F5D72" w:rsidR="002110F4" w:rsidDel="008A114A" w:rsidRDefault="002110F4">
      <w:pPr>
        <w:pStyle w:val="TOC2"/>
        <w:rPr>
          <w:del w:id="180" w:author="Kevin Gregory" w:date="2021-10-15T10:26:00Z"/>
          <w:rFonts w:eastAsiaTheme="minorEastAsia"/>
          <w:color w:val="auto"/>
          <w:sz w:val="24"/>
          <w:szCs w:val="24"/>
          <w:lang w:val="en-US"/>
        </w:rPr>
      </w:pPr>
      <w:del w:id="181" w:author="Kevin Gregory" w:date="2021-10-15T10:26:00Z">
        <w:r w:rsidRPr="002527C5" w:rsidDel="008A114A">
          <w:delText>1.2.</w:delText>
        </w:r>
        <w:r w:rsidDel="008A114A">
          <w:rPr>
            <w:rFonts w:eastAsiaTheme="minorEastAsia"/>
            <w:color w:val="auto"/>
            <w:sz w:val="24"/>
            <w:szCs w:val="24"/>
            <w:lang w:val="en-US"/>
          </w:rPr>
          <w:tab/>
        </w:r>
        <w:r w:rsidDel="008A114A">
          <w:delText>Learning Objective</w:delText>
        </w:r>
        <w:r w:rsidDel="008A114A">
          <w:tab/>
          <w:delText>8</w:delText>
        </w:r>
      </w:del>
    </w:p>
    <w:p w14:paraId="2581DDC6" w14:textId="7C94800E" w:rsidR="002110F4" w:rsidDel="008A114A" w:rsidRDefault="002110F4">
      <w:pPr>
        <w:pStyle w:val="TOC2"/>
        <w:rPr>
          <w:del w:id="182" w:author="Kevin Gregory" w:date="2021-10-15T10:26:00Z"/>
          <w:rFonts w:eastAsiaTheme="minorEastAsia"/>
          <w:color w:val="auto"/>
          <w:sz w:val="24"/>
          <w:szCs w:val="24"/>
          <w:lang w:val="en-US"/>
        </w:rPr>
      </w:pPr>
      <w:del w:id="183" w:author="Kevin Gregory" w:date="2021-10-15T10:26:00Z">
        <w:r w:rsidRPr="002527C5" w:rsidDel="008A114A">
          <w:delText>1.3.</w:delText>
        </w:r>
        <w:r w:rsidDel="008A114A">
          <w:rPr>
            <w:rFonts w:eastAsiaTheme="minorEastAsia"/>
            <w:color w:val="auto"/>
            <w:sz w:val="24"/>
            <w:szCs w:val="24"/>
            <w:lang w:val="en-US"/>
          </w:rPr>
          <w:tab/>
        </w:r>
        <w:r w:rsidDel="008A114A">
          <w:delText>Syllabus</w:delText>
        </w:r>
        <w:r w:rsidDel="008A114A">
          <w:tab/>
          <w:delText>8</w:delText>
        </w:r>
      </w:del>
    </w:p>
    <w:p w14:paraId="0225BCCA" w14:textId="554BFC2F" w:rsidR="002110F4" w:rsidDel="008A114A" w:rsidRDefault="002110F4">
      <w:pPr>
        <w:pStyle w:val="TOC3"/>
        <w:tabs>
          <w:tab w:val="left" w:pos="1134"/>
          <w:tab w:val="right" w:leader="dot" w:pos="10195"/>
        </w:tabs>
        <w:rPr>
          <w:del w:id="184" w:author="Kevin Gregory" w:date="2021-10-15T10:26:00Z"/>
          <w:rFonts w:eastAsiaTheme="minorEastAsia"/>
          <w:noProof/>
          <w:sz w:val="24"/>
          <w:szCs w:val="24"/>
          <w:lang w:val="en-US"/>
        </w:rPr>
      </w:pPr>
      <w:del w:id="185" w:author="Kevin Gregory" w:date="2021-10-15T10:26:00Z">
        <w:r w:rsidRPr="002527C5" w:rsidDel="008A114A">
          <w:rPr>
            <w:noProof/>
          </w:rPr>
          <w:delText>1.3.1.</w:delText>
        </w:r>
        <w:r w:rsidDel="008A114A">
          <w:rPr>
            <w:rFonts w:eastAsiaTheme="minorEastAsia"/>
            <w:noProof/>
            <w:sz w:val="24"/>
            <w:szCs w:val="24"/>
            <w:lang w:val="en-US"/>
          </w:rPr>
          <w:tab/>
        </w:r>
        <w:r w:rsidDel="008A114A">
          <w:rPr>
            <w:noProof/>
          </w:rPr>
          <w:delText>Lesson 1 - Stored Energy</w:delText>
        </w:r>
        <w:r w:rsidDel="008A114A">
          <w:rPr>
            <w:noProof/>
          </w:rPr>
          <w:tab/>
          <w:delText>8</w:delText>
        </w:r>
      </w:del>
    </w:p>
    <w:p w14:paraId="7CC84C46" w14:textId="5C958E83" w:rsidR="002110F4" w:rsidDel="008A114A" w:rsidRDefault="002110F4">
      <w:pPr>
        <w:pStyle w:val="TOC3"/>
        <w:tabs>
          <w:tab w:val="left" w:pos="1134"/>
          <w:tab w:val="right" w:leader="dot" w:pos="10195"/>
        </w:tabs>
        <w:rPr>
          <w:del w:id="186" w:author="Kevin Gregory" w:date="2021-10-15T10:26:00Z"/>
          <w:rFonts w:eastAsiaTheme="minorEastAsia"/>
          <w:noProof/>
          <w:sz w:val="24"/>
          <w:szCs w:val="24"/>
          <w:lang w:val="en-US"/>
        </w:rPr>
      </w:pPr>
      <w:del w:id="187" w:author="Kevin Gregory" w:date="2021-10-15T10:26:00Z">
        <w:r w:rsidRPr="002527C5" w:rsidDel="008A114A">
          <w:rPr>
            <w:noProof/>
          </w:rPr>
          <w:delText>1.3.2.</w:delText>
        </w:r>
        <w:r w:rsidDel="008A114A">
          <w:rPr>
            <w:rFonts w:eastAsiaTheme="minorEastAsia"/>
            <w:noProof/>
            <w:sz w:val="24"/>
            <w:szCs w:val="24"/>
            <w:lang w:val="en-US"/>
          </w:rPr>
          <w:tab/>
        </w:r>
        <w:r w:rsidDel="008A114A">
          <w:rPr>
            <w:noProof/>
          </w:rPr>
          <w:delText>Lesson 2 - Chemical Hazards</w:delText>
        </w:r>
        <w:r w:rsidDel="008A114A">
          <w:rPr>
            <w:noProof/>
          </w:rPr>
          <w:tab/>
          <w:delText>8</w:delText>
        </w:r>
      </w:del>
    </w:p>
    <w:p w14:paraId="2B2310CB" w14:textId="058281A1" w:rsidR="002110F4" w:rsidDel="008A114A" w:rsidRDefault="002110F4">
      <w:pPr>
        <w:pStyle w:val="TOC3"/>
        <w:tabs>
          <w:tab w:val="left" w:pos="1134"/>
          <w:tab w:val="right" w:leader="dot" w:pos="10195"/>
        </w:tabs>
        <w:rPr>
          <w:del w:id="188" w:author="Kevin Gregory" w:date="2021-10-15T10:26:00Z"/>
          <w:rFonts w:eastAsiaTheme="minorEastAsia"/>
          <w:noProof/>
          <w:sz w:val="24"/>
          <w:szCs w:val="24"/>
          <w:lang w:val="en-US"/>
        </w:rPr>
      </w:pPr>
      <w:del w:id="189" w:author="Kevin Gregory" w:date="2021-10-15T10:26:00Z">
        <w:r w:rsidRPr="002527C5" w:rsidDel="008A114A">
          <w:rPr>
            <w:noProof/>
          </w:rPr>
          <w:delText>1.3.3.</w:delText>
        </w:r>
        <w:r w:rsidDel="008A114A">
          <w:rPr>
            <w:rFonts w:eastAsiaTheme="minorEastAsia"/>
            <w:noProof/>
            <w:sz w:val="24"/>
            <w:szCs w:val="24"/>
            <w:lang w:val="en-US"/>
          </w:rPr>
          <w:tab/>
        </w:r>
        <w:r w:rsidDel="008A114A">
          <w:rPr>
            <w:noProof/>
          </w:rPr>
          <w:delText>Lesson 3 - Personal Protection Equipment</w:delText>
        </w:r>
        <w:r w:rsidDel="008A114A">
          <w:rPr>
            <w:noProof/>
          </w:rPr>
          <w:tab/>
          <w:delText>8</w:delText>
        </w:r>
      </w:del>
    </w:p>
    <w:p w14:paraId="7B4813C9" w14:textId="7C3A3453" w:rsidR="002110F4" w:rsidDel="008A114A" w:rsidRDefault="002110F4">
      <w:pPr>
        <w:pStyle w:val="TOC3"/>
        <w:tabs>
          <w:tab w:val="left" w:pos="1134"/>
          <w:tab w:val="right" w:leader="dot" w:pos="10195"/>
        </w:tabs>
        <w:rPr>
          <w:del w:id="190" w:author="Kevin Gregory" w:date="2021-10-15T10:26:00Z"/>
          <w:rFonts w:eastAsiaTheme="minorEastAsia"/>
          <w:noProof/>
          <w:sz w:val="24"/>
          <w:szCs w:val="24"/>
          <w:lang w:val="en-US"/>
        </w:rPr>
      </w:pPr>
      <w:del w:id="191" w:author="Kevin Gregory" w:date="2021-10-15T10:26:00Z">
        <w:r w:rsidRPr="002527C5" w:rsidDel="008A114A">
          <w:rPr>
            <w:noProof/>
          </w:rPr>
          <w:delText>1.3.4.</w:delText>
        </w:r>
        <w:r w:rsidDel="008A114A">
          <w:rPr>
            <w:rFonts w:eastAsiaTheme="minorEastAsia"/>
            <w:noProof/>
            <w:sz w:val="24"/>
            <w:szCs w:val="24"/>
            <w:lang w:val="en-US"/>
          </w:rPr>
          <w:tab/>
        </w:r>
        <w:r w:rsidDel="008A114A">
          <w:rPr>
            <w:noProof/>
          </w:rPr>
          <w:delText>Lesson 4 - ??</w:delText>
        </w:r>
        <w:r w:rsidDel="008A114A">
          <w:rPr>
            <w:noProof/>
          </w:rPr>
          <w:tab/>
          <w:delText>8</w:delText>
        </w:r>
      </w:del>
    </w:p>
    <w:p w14:paraId="172BF045" w14:textId="2E334C93" w:rsidR="002110F4" w:rsidDel="008A114A" w:rsidRDefault="002110F4">
      <w:pPr>
        <w:pStyle w:val="TOC1"/>
        <w:rPr>
          <w:del w:id="192" w:author="Kevin Gregory" w:date="2021-10-15T10:26:00Z"/>
          <w:rFonts w:eastAsiaTheme="minorEastAsia"/>
          <w:b w:val="0"/>
          <w:color w:val="auto"/>
          <w:sz w:val="24"/>
          <w:szCs w:val="24"/>
          <w:lang w:val="en-US"/>
        </w:rPr>
      </w:pPr>
      <w:del w:id="193" w:author="Kevin Gregory" w:date="2021-10-15T10:26:00Z">
        <w:r w:rsidRPr="002527C5" w:rsidDel="008A114A">
          <w:delText>2.</w:delText>
        </w:r>
        <w:r w:rsidDel="008A114A">
          <w:rPr>
            <w:rFonts w:eastAsiaTheme="minorEastAsia"/>
            <w:b w:val="0"/>
            <w:color w:val="auto"/>
            <w:sz w:val="24"/>
            <w:szCs w:val="24"/>
            <w:lang w:val="en-US"/>
          </w:rPr>
          <w:tab/>
        </w:r>
        <w:r w:rsidRPr="002527C5" w:rsidDel="008A114A">
          <w:delText>MODULE 2 – BATTERY TYPES</w:delText>
        </w:r>
        <w:r w:rsidDel="008A114A">
          <w:tab/>
          <w:delText>8</w:delText>
        </w:r>
      </w:del>
    </w:p>
    <w:p w14:paraId="0BAD506D" w14:textId="59769F27" w:rsidR="002110F4" w:rsidDel="008A114A" w:rsidRDefault="002110F4">
      <w:pPr>
        <w:pStyle w:val="TOC2"/>
        <w:rPr>
          <w:del w:id="194" w:author="Kevin Gregory" w:date="2021-10-15T10:26:00Z"/>
          <w:rFonts w:eastAsiaTheme="minorEastAsia"/>
          <w:color w:val="auto"/>
          <w:sz w:val="24"/>
          <w:szCs w:val="24"/>
          <w:lang w:val="en-US"/>
        </w:rPr>
      </w:pPr>
      <w:del w:id="195" w:author="Kevin Gregory" w:date="2021-10-15T10:26:00Z">
        <w:r w:rsidRPr="002527C5" w:rsidDel="008A114A">
          <w:delText>2.1.</w:delText>
        </w:r>
        <w:r w:rsidDel="008A114A">
          <w:rPr>
            <w:rFonts w:eastAsiaTheme="minorEastAsia"/>
            <w:color w:val="auto"/>
            <w:sz w:val="24"/>
            <w:szCs w:val="24"/>
            <w:lang w:val="en-US"/>
          </w:rPr>
          <w:tab/>
        </w:r>
        <w:r w:rsidDel="008A114A">
          <w:delText>Scope</w:delText>
        </w:r>
        <w:r w:rsidDel="008A114A">
          <w:tab/>
          <w:delText>8</w:delText>
        </w:r>
      </w:del>
    </w:p>
    <w:p w14:paraId="12F31268" w14:textId="61C4E8A8" w:rsidR="002110F4" w:rsidDel="008A114A" w:rsidRDefault="002110F4">
      <w:pPr>
        <w:pStyle w:val="TOC2"/>
        <w:rPr>
          <w:del w:id="196" w:author="Kevin Gregory" w:date="2021-10-15T10:26:00Z"/>
          <w:rFonts w:eastAsiaTheme="minorEastAsia"/>
          <w:color w:val="auto"/>
          <w:sz w:val="24"/>
          <w:szCs w:val="24"/>
          <w:lang w:val="en-US"/>
        </w:rPr>
      </w:pPr>
      <w:del w:id="197" w:author="Kevin Gregory" w:date="2021-10-15T10:26:00Z">
        <w:r w:rsidRPr="002527C5" w:rsidDel="008A114A">
          <w:delText>2.2.</w:delText>
        </w:r>
        <w:r w:rsidDel="008A114A">
          <w:rPr>
            <w:rFonts w:eastAsiaTheme="minorEastAsia"/>
            <w:color w:val="auto"/>
            <w:sz w:val="24"/>
            <w:szCs w:val="24"/>
            <w:lang w:val="en-US"/>
          </w:rPr>
          <w:tab/>
        </w:r>
        <w:r w:rsidDel="008A114A">
          <w:delText>Learning Objective</w:delText>
        </w:r>
        <w:r w:rsidDel="008A114A">
          <w:tab/>
          <w:delText>8</w:delText>
        </w:r>
      </w:del>
    </w:p>
    <w:p w14:paraId="1215EB16" w14:textId="2A86D8DD" w:rsidR="002110F4" w:rsidDel="008A114A" w:rsidRDefault="002110F4">
      <w:pPr>
        <w:pStyle w:val="TOC2"/>
        <w:rPr>
          <w:del w:id="198" w:author="Kevin Gregory" w:date="2021-10-15T10:26:00Z"/>
          <w:rFonts w:eastAsiaTheme="minorEastAsia"/>
          <w:color w:val="auto"/>
          <w:sz w:val="24"/>
          <w:szCs w:val="24"/>
          <w:lang w:val="en-US"/>
        </w:rPr>
      </w:pPr>
      <w:del w:id="199" w:author="Kevin Gregory" w:date="2021-10-15T10:26:00Z">
        <w:r w:rsidRPr="002527C5" w:rsidDel="008A114A">
          <w:delText>2.3.</w:delText>
        </w:r>
        <w:r w:rsidDel="008A114A">
          <w:rPr>
            <w:rFonts w:eastAsiaTheme="minorEastAsia"/>
            <w:color w:val="auto"/>
            <w:sz w:val="24"/>
            <w:szCs w:val="24"/>
            <w:lang w:val="en-US"/>
          </w:rPr>
          <w:tab/>
        </w:r>
        <w:r w:rsidDel="008A114A">
          <w:delText>Syllabus</w:delText>
        </w:r>
        <w:r w:rsidDel="008A114A">
          <w:tab/>
          <w:delText>8</w:delText>
        </w:r>
      </w:del>
    </w:p>
    <w:p w14:paraId="6DE87385" w14:textId="52CD2A2D" w:rsidR="002110F4" w:rsidDel="008A114A" w:rsidRDefault="002110F4">
      <w:pPr>
        <w:pStyle w:val="TOC3"/>
        <w:tabs>
          <w:tab w:val="left" w:pos="1134"/>
          <w:tab w:val="right" w:leader="dot" w:pos="10195"/>
        </w:tabs>
        <w:rPr>
          <w:del w:id="200" w:author="Kevin Gregory" w:date="2021-10-15T10:26:00Z"/>
          <w:rFonts w:eastAsiaTheme="minorEastAsia"/>
          <w:noProof/>
          <w:sz w:val="24"/>
          <w:szCs w:val="24"/>
          <w:lang w:val="en-US"/>
        </w:rPr>
      </w:pPr>
      <w:del w:id="201" w:author="Kevin Gregory" w:date="2021-10-15T10:26:00Z">
        <w:r w:rsidRPr="002527C5" w:rsidDel="008A114A">
          <w:rPr>
            <w:noProof/>
          </w:rPr>
          <w:delText>2.3.1.</w:delText>
        </w:r>
        <w:r w:rsidDel="008A114A">
          <w:rPr>
            <w:rFonts w:eastAsiaTheme="minorEastAsia"/>
            <w:noProof/>
            <w:sz w:val="24"/>
            <w:szCs w:val="24"/>
            <w:lang w:val="en-US"/>
          </w:rPr>
          <w:tab/>
        </w:r>
        <w:r w:rsidDel="008A114A">
          <w:rPr>
            <w:noProof/>
          </w:rPr>
          <w:delText>Lesson 1 - Non Rechargeable Batteries</w:delText>
        </w:r>
        <w:r w:rsidDel="008A114A">
          <w:rPr>
            <w:noProof/>
          </w:rPr>
          <w:tab/>
          <w:delText>8</w:delText>
        </w:r>
      </w:del>
    </w:p>
    <w:p w14:paraId="09A4AEEE" w14:textId="1856F597" w:rsidR="002110F4" w:rsidDel="008A114A" w:rsidRDefault="002110F4">
      <w:pPr>
        <w:pStyle w:val="TOC3"/>
        <w:tabs>
          <w:tab w:val="left" w:pos="1134"/>
          <w:tab w:val="right" w:leader="dot" w:pos="10195"/>
        </w:tabs>
        <w:rPr>
          <w:del w:id="202" w:author="Kevin Gregory" w:date="2021-10-15T10:26:00Z"/>
          <w:rFonts w:eastAsiaTheme="minorEastAsia"/>
          <w:noProof/>
          <w:sz w:val="24"/>
          <w:szCs w:val="24"/>
          <w:lang w:val="en-US"/>
        </w:rPr>
      </w:pPr>
      <w:del w:id="203" w:author="Kevin Gregory" w:date="2021-10-15T10:26:00Z">
        <w:r w:rsidRPr="002527C5" w:rsidDel="008A114A">
          <w:rPr>
            <w:noProof/>
          </w:rPr>
          <w:delText>2.3.2.</w:delText>
        </w:r>
        <w:r w:rsidDel="008A114A">
          <w:rPr>
            <w:rFonts w:eastAsiaTheme="minorEastAsia"/>
            <w:noProof/>
            <w:sz w:val="24"/>
            <w:szCs w:val="24"/>
            <w:lang w:val="en-US"/>
          </w:rPr>
          <w:tab/>
        </w:r>
        <w:r w:rsidDel="008A114A">
          <w:rPr>
            <w:noProof/>
          </w:rPr>
          <w:delText>Lesson 2 - Rechargeable Batteries</w:delText>
        </w:r>
        <w:r w:rsidDel="008A114A">
          <w:rPr>
            <w:noProof/>
          </w:rPr>
          <w:tab/>
          <w:delText>8</w:delText>
        </w:r>
      </w:del>
    </w:p>
    <w:p w14:paraId="0DD78C72" w14:textId="11509F18" w:rsidR="002110F4" w:rsidDel="008A114A" w:rsidRDefault="002110F4">
      <w:pPr>
        <w:pStyle w:val="TOC3"/>
        <w:tabs>
          <w:tab w:val="left" w:pos="1134"/>
          <w:tab w:val="right" w:leader="dot" w:pos="10195"/>
        </w:tabs>
        <w:rPr>
          <w:del w:id="204" w:author="Kevin Gregory" w:date="2021-10-15T10:26:00Z"/>
          <w:rFonts w:eastAsiaTheme="minorEastAsia"/>
          <w:noProof/>
          <w:sz w:val="24"/>
          <w:szCs w:val="24"/>
          <w:lang w:val="en-US"/>
        </w:rPr>
      </w:pPr>
      <w:del w:id="205" w:author="Kevin Gregory" w:date="2021-10-15T10:26:00Z">
        <w:r w:rsidRPr="002527C5" w:rsidDel="008A114A">
          <w:rPr>
            <w:noProof/>
          </w:rPr>
          <w:delText>2.3.3.</w:delText>
        </w:r>
        <w:r w:rsidDel="008A114A">
          <w:rPr>
            <w:rFonts w:eastAsiaTheme="minorEastAsia"/>
            <w:noProof/>
            <w:sz w:val="24"/>
            <w:szCs w:val="24"/>
            <w:lang w:val="en-US"/>
          </w:rPr>
          <w:tab/>
        </w:r>
        <w:r w:rsidDel="008A114A">
          <w:rPr>
            <w:noProof/>
          </w:rPr>
          <w:delText>Lesson 3 - ??</w:delText>
        </w:r>
        <w:r w:rsidDel="008A114A">
          <w:rPr>
            <w:noProof/>
          </w:rPr>
          <w:tab/>
          <w:delText>9</w:delText>
        </w:r>
      </w:del>
    </w:p>
    <w:p w14:paraId="2133BCCB" w14:textId="0CE8D69E" w:rsidR="002110F4" w:rsidDel="008A114A" w:rsidRDefault="002110F4">
      <w:pPr>
        <w:pStyle w:val="TOC1"/>
        <w:rPr>
          <w:del w:id="206" w:author="Kevin Gregory" w:date="2021-10-15T10:26:00Z"/>
          <w:rFonts w:eastAsiaTheme="minorEastAsia"/>
          <w:b w:val="0"/>
          <w:color w:val="auto"/>
          <w:sz w:val="24"/>
          <w:szCs w:val="24"/>
          <w:lang w:val="en-US"/>
        </w:rPr>
      </w:pPr>
      <w:del w:id="207" w:author="Kevin Gregory" w:date="2021-10-15T10:26:00Z">
        <w:r w:rsidRPr="002527C5" w:rsidDel="008A114A">
          <w:delText>3.</w:delText>
        </w:r>
        <w:r w:rsidDel="008A114A">
          <w:rPr>
            <w:rFonts w:eastAsiaTheme="minorEastAsia"/>
            <w:b w:val="0"/>
            <w:color w:val="auto"/>
            <w:sz w:val="24"/>
            <w:szCs w:val="24"/>
            <w:lang w:val="en-US"/>
          </w:rPr>
          <w:tab/>
        </w:r>
        <w:r w:rsidRPr="002527C5" w:rsidDel="008A114A">
          <w:delText>MODULE 3 – BATTERY MAINTENANCE</w:delText>
        </w:r>
        <w:r w:rsidDel="008A114A">
          <w:tab/>
          <w:delText>9</w:delText>
        </w:r>
      </w:del>
    </w:p>
    <w:p w14:paraId="58DE873E" w14:textId="13AF5AE6" w:rsidR="002110F4" w:rsidDel="008A114A" w:rsidRDefault="002110F4">
      <w:pPr>
        <w:pStyle w:val="TOC2"/>
        <w:rPr>
          <w:del w:id="208" w:author="Kevin Gregory" w:date="2021-10-15T10:26:00Z"/>
          <w:rFonts w:eastAsiaTheme="minorEastAsia"/>
          <w:color w:val="auto"/>
          <w:sz w:val="24"/>
          <w:szCs w:val="24"/>
          <w:lang w:val="en-US"/>
        </w:rPr>
      </w:pPr>
      <w:del w:id="209" w:author="Kevin Gregory" w:date="2021-10-15T10:26:00Z">
        <w:r w:rsidRPr="002527C5" w:rsidDel="008A114A">
          <w:delText>3.1.</w:delText>
        </w:r>
        <w:r w:rsidDel="008A114A">
          <w:rPr>
            <w:rFonts w:eastAsiaTheme="minorEastAsia"/>
            <w:color w:val="auto"/>
            <w:sz w:val="24"/>
            <w:szCs w:val="24"/>
            <w:lang w:val="en-US"/>
          </w:rPr>
          <w:tab/>
        </w:r>
        <w:r w:rsidDel="008A114A">
          <w:delText>Scope</w:delText>
        </w:r>
        <w:r w:rsidDel="008A114A">
          <w:tab/>
          <w:delText>9</w:delText>
        </w:r>
      </w:del>
    </w:p>
    <w:p w14:paraId="6BF74B02" w14:textId="502050D5" w:rsidR="002110F4" w:rsidDel="008A114A" w:rsidRDefault="002110F4">
      <w:pPr>
        <w:pStyle w:val="TOC2"/>
        <w:rPr>
          <w:del w:id="210" w:author="Kevin Gregory" w:date="2021-10-15T10:26:00Z"/>
          <w:rFonts w:eastAsiaTheme="minorEastAsia"/>
          <w:color w:val="auto"/>
          <w:sz w:val="24"/>
          <w:szCs w:val="24"/>
          <w:lang w:val="en-US"/>
        </w:rPr>
      </w:pPr>
      <w:del w:id="211" w:author="Kevin Gregory" w:date="2021-10-15T10:26:00Z">
        <w:r w:rsidRPr="002527C5" w:rsidDel="008A114A">
          <w:delText>3.2.</w:delText>
        </w:r>
        <w:r w:rsidDel="008A114A">
          <w:rPr>
            <w:rFonts w:eastAsiaTheme="minorEastAsia"/>
            <w:color w:val="auto"/>
            <w:sz w:val="24"/>
            <w:szCs w:val="24"/>
            <w:lang w:val="en-US"/>
          </w:rPr>
          <w:tab/>
        </w:r>
        <w:r w:rsidDel="008A114A">
          <w:delText>Learning Objective</w:delText>
        </w:r>
        <w:r w:rsidDel="008A114A">
          <w:tab/>
          <w:delText>9</w:delText>
        </w:r>
      </w:del>
    </w:p>
    <w:p w14:paraId="090584BD" w14:textId="68F38D88" w:rsidR="002110F4" w:rsidDel="008A114A" w:rsidRDefault="002110F4">
      <w:pPr>
        <w:pStyle w:val="TOC2"/>
        <w:rPr>
          <w:del w:id="212" w:author="Kevin Gregory" w:date="2021-10-15T10:26:00Z"/>
          <w:rFonts w:eastAsiaTheme="minorEastAsia"/>
          <w:color w:val="auto"/>
          <w:sz w:val="24"/>
          <w:szCs w:val="24"/>
          <w:lang w:val="en-US"/>
        </w:rPr>
      </w:pPr>
      <w:del w:id="213" w:author="Kevin Gregory" w:date="2021-10-15T10:26:00Z">
        <w:r w:rsidRPr="002527C5" w:rsidDel="008A114A">
          <w:delText>3.3.</w:delText>
        </w:r>
        <w:r w:rsidDel="008A114A">
          <w:rPr>
            <w:rFonts w:eastAsiaTheme="minorEastAsia"/>
            <w:color w:val="auto"/>
            <w:sz w:val="24"/>
            <w:szCs w:val="24"/>
            <w:lang w:val="en-US"/>
          </w:rPr>
          <w:tab/>
        </w:r>
        <w:r w:rsidDel="008A114A">
          <w:delText>Syllabus</w:delText>
        </w:r>
        <w:r w:rsidDel="008A114A">
          <w:tab/>
          <w:delText>9</w:delText>
        </w:r>
      </w:del>
    </w:p>
    <w:p w14:paraId="33C207A0" w14:textId="748A1E1F" w:rsidR="002110F4" w:rsidDel="008A114A" w:rsidRDefault="002110F4">
      <w:pPr>
        <w:pStyle w:val="TOC3"/>
        <w:tabs>
          <w:tab w:val="left" w:pos="1134"/>
          <w:tab w:val="right" w:leader="dot" w:pos="10195"/>
        </w:tabs>
        <w:rPr>
          <w:del w:id="214" w:author="Kevin Gregory" w:date="2021-10-15T10:26:00Z"/>
          <w:rFonts w:eastAsiaTheme="minorEastAsia"/>
          <w:noProof/>
          <w:sz w:val="24"/>
          <w:szCs w:val="24"/>
          <w:lang w:val="en-US"/>
        </w:rPr>
      </w:pPr>
      <w:del w:id="215" w:author="Kevin Gregory" w:date="2021-10-15T10:26:00Z">
        <w:r w:rsidRPr="002527C5" w:rsidDel="008A114A">
          <w:rPr>
            <w:noProof/>
          </w:rPr>
          <w:lastRenderedPageBreak/>
          <w:delText>3.3.1.</w:delText>
        </w:r>
        <w:r w:rsidDel="008A114A">
          <w:rPr>
            <w:rFonts w:eastAsiaTheme="minorEastAsia"/>
            <w:noProof/>
            <w:sz w:val="24"/>
            <w:szCs w:val="24"/>
            <w:lang w:val="en-US"/>
          </w:rPr>
          <w:tab/>
        </w:r>
        <w:r w:rsidDel="008A114A">
          <w:rPr>
            <w:noProof/>
          </w:rPr>
          <w:delText>Lesson 1 - Battery Storage</w:delText>
        </w:r>
        <w:r w:rsidDel="008A114A">
          <w:rPr>
            <w:noProof/>
          </w:rPr>
          <w:tab/>
          <w:delText>9</w:delText>
        </w:r>
      </w:del>
    </w:p>
    <w:p w14:paraId="35AB4B1C" w14:textId="0B8DB397" w:rsidR="002110F4" w:rsidDel="008A114A" w:rsidRDefault="002110F4">
      <w:pPr>
        <w:pStyle w:val="TOC3"/>
        <w:tabs>
          <w:tab w:val="left" w:pos="1134"/>
          <w:tab w:val="right" w:leader="dot" w:pos="10195"/>
        </w:tabs>
        <w:rPr>
          <w:del w:id="216" w:author="Kevin Gregory" w:date="2021-10-15T10:26:00Z"/>
          <w:rFonts w:eastAsiaTheme="minorEastAsia"/>
          <w:noProof/>
          <w:sz w:val="24"/>
          <w:szCs w:val="24"/>
          <w:lang w:val="en-US"/>
        </w:rPr>
      </w:pPr>
      <w:del w:id="217" w:author="Kevin Gregory" w:date="2021-10-15T10:26:00Z">
        <w:r w:rsidRPr="002527C5" w:rsidDel="008A114A">
          <w:rPr>
            <w:noProof/>
          </w:rPr>
          <w:delText>3.3.2.</w:delText>
        </w:r>
        <w:r w:rsidDel="008A114A">
          <w:rPr>
            <w:rFonts w:eastAsiaTheme="minorEastAsia"/>
            <w:noProof/>
            <w:sz w:val="24"/>
            <w:szCs w:val="24"/>
            <w:lang w:val="en-US"/>
          </w:rPr>
          <w:tab/>
        </w:r>
        <w:r w:rsidDel="008A114A">
          <w:rPr>
            <w:noProof/>
          </w:rPr>
          <w:delText>Lesson 2 - Rechargeable Batteries</w:delText>
        </w:r>
        <w:r w:rsidDel="008A114A">
          <w:rPr>
            <w:noProof/>
          </w:rPr>
          <w:tab/>
          <w:delText>9</w:delText>
        </w:r>
      </w:del>
    </w:p>
    <w:p w14:paraId="076D3DAD" w14:textId="677501D7" w:rsidR="002110F4" w:rsidDel="008A114A" w:rsidRDefault="002110F4">
      <w:pPr>
        <w:pStyle w:val="TOC3"/>
        <w:tabs>
          <w:tab w:val="left" w:pos="1134"/>
          <w:tab w:val="right" w:leader="dot" w:pos="10195"/>
        </w:tabs>
        <w:rPr>
          <w:del w:id="218" w:author="Kevin Gregory" w:date="2021-10-15T10:26:00Z"/>
          <w:rFonts w:eastAsiaTheme="minorEastAsia"/>
          <w:noProof/>
          <w:sz w:val="24"/>
          <w:szCs w:val="24"/>
          <w:lang w:val="en-US"/>
        </w:rPr>
      </w:pPr>
      <w:del w:id="219" w:author="Kevin Gregory" w:date="2021-10-15T10:26:00Z">
        <w:r w:rsidRPr="002527C5" w:rsidDel="008A114A">
          <w:rPr>
            <w:noProof/>
          </w:rPr>
          <w:delText>3.3.3.</w:delText>
        </w:r>
        <w:r w:rsidDel="008A114A">
          <w:rPr>
            <w:rFonts w:eastAsiaTheme="minorEastAsia"/>
            <w:noProof/>
            <w:sz w:val="24"/>
            <w:szCs w:val="24"/>
            <w:lang w:val="en-US"/>
          </w:rPr>
          <w:tab/>
        </w:r>
        <w:r w:rsidDel="008A114A">
          <w:rPr>
            <w:noProof/>
          </w:rPr>
          <w:delText>Lesson 3 - Routine Maintenance</w:delText>
        </w:r>
        <w:r w:rsidDel="008A114A">
          <w:rPr>
            <w:noProof/>
          </w:rPr>
          <w:tab/>
          <w:delText>9</w:delText>
        </w:r>
      </w:del>
    </w:p>
    <w:p w14:paraId="04E3DAC9" w14:textId="2769E852" w:rsidR="002110F4" w:rsidDel="008A114A" w:rsidRDefault="002110F4">
      <w:pPr>
        <w:pStyle w:val="TOC3"/>
        <w:tabs>
          <w:tab w:val="left" w:pos="1134"/>
          <w:tab w:val="right" w:leader="dot" w:pos="10195"/>
        </w:tabs>
        <w:rPr>
          <w:del w:id="220" w:author="Kevin Gregory" w:date="2021-10-15T10:26:00Z"/>
          <w:rFonts w:eastAsiaTheme="minorEastAsia"/>
          <w:noProof/>
          <w:sz w:val="24"/>
          <w:szCs w:val="24"/>
          <w:lang w:val="en-US"/>
        </w:rPr>
      </w:pPr>
      <w:del w:id="221" w:author="Kevin Gregory" w:date="2021-10-15T10:26:00Z">
        <w:r w:rsidRPr="002527C5" w:rsidDel="008A114A">
          <w:rPr>
            <w:noProof/>
          </w:rPr>
          <w:delText>3.3.4.</w:delText>
        </w:r>
        <w:r w:rsidDel="008A114A">
          <w:rPr>
            <w:rFonts w:eastAsiaTheme="minorEastAsia"/>
            <w:noProof/>
            <w:sz w:val="24"/>
            <w:szCs w:val="24"/>
            <w:lang w:val="en-US"/>
          </w:rPr>
          <w:tab/>
        </w:r>
        <w:r w:rsidDel="008A114A">
          <w:rPr>
            <w:noProof/>
          </w:rPr>
          <w:delText>Lesson 4 - Testing</w:delText>
        </w:r>
        <w:r w:rsidDel="008A114A">
          <w:rPr>
            <w:noProof/>
          </w:rPr>
          <w:tab/>
          <w:delText>9</w:delText>
        </w:r>
      </w:del>
    </w:p>
    <w:p w14:paraId="344D08B1" w14:textId="7E6BBDF4" w:rsidR="002110F4" w:rsidDel="008A114A" w:rsidRDefault="002110F4">
      <w:pPr>
        <w:pStyle w:val="TOC3"/>
        <w:tabs>
          <w:tab w:val="left" w:pos="1134"/>
          <w:tab w:val="right" w:leader="dot" w:pos="10195"/>
        </w:tabs>
        <w:rPr>
          <w:del w:id="222" w:author="Kevin Gregory" w:date="2021-10-15T10:26:00Z"/>
          <w:rFonts w:eastAsiaTheme="minorEastAsia"/>
          <w:noProof/>
          <w:sz w:val="24"/>
          <w:szCs w:val="24"/>
          <w:lang w:val="en-US"/>
        </w:rPr>
      </w:pPr>
      <w:del w:id="223" w:author="Kevin Gregory" w:date="2021-10-15T10:26:00Z">
        <w:r w:rsidRPr="002527C5" w:rsidDel="008A114A">
          <w:rPr>
            <w:noProof/>
          </w:rPr>
          <w:delText>3.3.5.</w:delText>
        </w:r>
        <w:r w:rsidDel="008A114A">
          <w:rPr>
            <w:rFonts w:eastAsiaTheme="minorEastAsia"/>
            <w:noProof/>
            <w:sz w:val="24"/>
            <w:szCs w:val="24"/>
            <w:lang w:val="en-US"/>
          </w:rPr>
          <w:tab/>
        </w:r>
        <w:r w:rsidDel="008A114A">
          <w:rPr>
            <w:noProof/>
          </w:rPr>
          <w:delText>Lesson 5 – Disposal</w:delText>
        </w:r>
        <w:r w:rsidDel="008A114A">
          <w:rPr>
            <w:noProof/>
          </w:rPr>
          <w:tab/>
          <w:delText>9</w:delText>
        </w:r>
      </w:del>
    </w:p>
    <w:p w14:paraId="0A534692" w14:textId="5AC8F26D" w:rsidR="002110F4" w:rsidDel="008A114A" w:rsidRDefault="002110F4">
      <w:pPr>
        <w:pStyle w:val="TOC1"/>
        <w:rPr>
          <w:del w:id="224" w:author="Kevin Gregory" w:date="2021-10-15T10:26:00Z"/>
          <w:rFonts w:eastAsiaTheme="minorEastAsia"/>
          <w:b w:val="0"/>
          <w:color w:val="auto"/>
          <w:sz w:val="24"/>
          <w:szCs w:val="24"/>
          <w:lang w:val="en-US"/>
        </w:rPr>
      </w:pPr>
      <w:del w:id="225" w:author="Kevin Gregory" w:date="2021-10-15T10:26:00Z">
        <w:r w:rsidRPr="002527C5" w:rsidDel="008A114A">
          <w:delText>4.</w:delText>
        </w:r>
        <w:r w:rsidDel="008A114A">
          <w:rPr>
            <w:rFonts w:eastAsiaTheme="minorEastAsia"/>
            <w:b w:val="0"/>
            <w:color w:val="auto"/>
            <w:sz w:val="24"/>
            <w:szCs w:val="24"/>
            <w:lang w:val="en-US"/>
          </w:rPr>
          <w:tab/>
        </w:r>
        <w:r w:rsidRPr="002527C5" w:rsidDel="008A114A">
          <w:delText>MODULE 4 – BATTERY CHARGING</w:delText>
        </w:r>
        <w:r w:rsidDel="008A114A">
          <w:tab/>
          <w:delText>10</w:delText>
        </w:r>
      </w:del>
    </w:p>
    <w:p w14:paraId="37C70177" w14:textId="20E42B34" w:rsidR="002110F4" w:rsidDel="008A114A" w:rsidRDefault="002110F4">
      <w:pPr>
        <w:pStyle w:val="TOC2"/>
        <w:rPr>
          <w:del w:id="226" w:author="Kevin Gregory" w:date="2021-10-15T10:26:00Z"/>
          <w:rFonts w:eastAsiaTheme="minorEastAsia"/>
          <w:color w:val="auto"/>
          <w:sz w:val="24"/>
          <w:szCs w:val="24"/>
          <w:lang w:val="en-US"/>
        </w:rPr>
      </w:pPr>
      <w:del w:id="227" w:author="Kevin Gregory" w:date="2021-10-15T10:26:00Z">
        <w:r w:rsidRPr="002527C5" w:rsidDel="008A114A">
          <w:delText>4.1.</w:delText>
        </w:r>
        <w:r w:rsidDel="008A114A">
          <w:rPr>
            <w:rFonts w:eastAsiaTheme="minorEastAsia"/>
            <w:color w:val="auto"/>
            <w:sz w:val="24"/>
            <w:szCs w:val="24"/>
            <w:lang w:val="en-US"/>
          </w:rPr>
          <w:tab/>
        </w:r>
        <w:r w:rsidDel="008A114A">
          <w:delText>Scope</w:delText>
        </w:r>
        <w:r w:rsidDel="008A114A">
          <w:tab/>
          <w:delText>10</w:delText>
        </w:r>
      </w:del>
    </w:p>
    <w:p w14:paraId="6890156F" w14:textId="7E43EA6B" w:rsidR="002110F4" w:rsidDel="008A114A" w:rsidRDefault="002110F4">
      <w:pPr>
        <w:pStyle w:val="TOC2"/>
        <w:rPr>
          <w:del w:id="228" w:author="Kevin Gregory" w:date="2021-10-15T10:26:00Z"/>
          <w:rFonts w:eastAsiaTheme="minorEastAsia"/>
          <w:color w:val="auto"/>
          <w:sz w:val="24"/>
          <w:szCs w:val="24"/>
          <w:lang w:val="en-US"/>
        </w:rPr>
      </w:pPr>
      <w:del w:id="229" w:author="Kevin Gregory" w:date="2021-10-15T10:26:00Z">
        <w:r w:rsidRPr="002527C5" w:rsidDel="008A114A">
          <w:delText>4.2.</w:delText>
        </w:r>
        <w:r w:rsidDel="008A114A">
          <w:rPr>
            <w:rFonts w:eastAsiaTheme="minorEastAsia"/>
            <w:color w:val="auto"/>
            <w:sz w:val="24"/>
            <w:szCs w:val="24"/>
            <w:lang w:val="en-US"/>
          </w:rPr>
          <w:tab/>
        </w:r>
        <w:r w:rsidDel="008A114A">
          <w:delText>Learning Objective</w:delText>
        </w:r>
        <w:r w:rsidDel="008A114A">
          <w:tab/>
          <w:delText>10</w:delText>
        </w:r>
      </w:del>
    </w:p>
    <w:p w14:paraId="7A93300B" w14:textId="3AB44C38" w:rsidR="002110F4" w:rsidDel="008A114A" w:rsidRDefault="002110F4">
      <w:pPr>
        <w:pStyle w:val="TOC2"/>
        <w:rPr>
          <w:del w:id="230" w:author="Kevin Gregory" w:date="2021-10-15T10:26:00Z"/>
          <w:rFonts w:eastAsiaTheme="minorEastAsia"/>
          <w:color w:val="auto"/>
          <w:sz w:val="24"/>
          <w:szCs w:val="24"/>
          <w:lang w:val="en-US"/>
        </w:rPr>
      </w:pPr>
      <w:del w:id="231" w:author="Kevin Gregory" w:date="2021-10-15T10:26:00Z">
        <w:r w:rsidRPr="002527C5" w:rsidDel="008A114A">
          <w:delText>4.3.</w:delText>
        </w:r>
        <w:r w:rsidDel="008A114A">
          <w:rPr>
            <w:rFonts w:eastAsiaTheme="minorEastAsia"/>
            <w:color w:val="auto"/>
            <w:sz w:val="24"/>
            <w:szCs w:val="24"/>
            <w:lang w:val="en-US"/>
          </w:rPr>
          <w:tab/>
        </w:r>
        <w:r w:rsidDel="008A114A">
          <w:delText>Syllabus</w:delText>
        </w:r>
        <w:r w:rsidDel="008A114A">
          <w:tab/>
          <w:delText>10</w:delText>
        </w:r>
      </w:del>
    </w:p>
    <w:p w14:paraId="7BA70556" w14:textId="2A24F658" w:rsidR="002110F4" w:rsidDel="008A114A" w:rsidRDefault="002110F4">
      <w:pPr>
        <w:pStyle w:val="TOC3"/>
        <w:tabs>
          <w:tab w:val="left" w:pos="1134"/>
          <w:tab w:val="right" w:leader="dot" w:pos="10195"/>
        </w:tabs>
        <w:rPr>
          <w:del w:id="232" w:author="Kevin Gregory" w:date="2021-10-15T10:26:00Z"/>
          <w:rFonts w:eastAsiaTheme="minorEastAsia"/>
          <w:noProof/>
          <w:sz w:val="24"/>
          <w:szCs w:val="24"/>
          <w:lang w:val="en-US"/>
        </w:rPr>
      </w:pPr>
      <w:del w:id="233" w:author="Kevin Gregory" w:date="2021-10-15T10:26:00Z">
        <w:r w:rsidRPr="002527C5" w:rsidDel="008A114A">
          <w:rPr>
            <w:noProof/>
          </w:rPr>
          <w:delText>4.3.1.</w:delText>
        </w:r>
        <w:r w:rsidDel="008A114A">
          <w:rPr>
            <w:rFonts w:eastAsiaTheme="minorEastAsia"/>
            <w:noProof/>
            <w:sz w:val="24"/>
            <w:szCs w:val="24"/>
            <w:lang w:val="en-US"/>
          </w:rPr>
          <w:tab/>
        </w:r>
        <w:r w:rsidDel="008A114A">
          <w:rPr>
            <w:noProof/>
          </w:rPr>
          <w:delText>Lesson 1 - Charging sources</w:delText>
        </w:r>
        <w:r w:rsidDel="008A114A">
          <w:rPr>
            <w:noProof/>
          </w:rPr>
          <w:tab/>
          <w:delText>10</w:delText>
        </w:r>
      </w:del>
    </w:p>
    <w:p w14:paraId="5184B172" w14:textId="06335DE6" w:rsidR="002110F4" w:rsidDel="008A114A" w:rsidRDefault="002110F4">
      <w:pPr>
        <w:pStyle w:val="TOC3"/>
        <w:tabs>
          <w:tab w:val="left" w:pos="1134"/>
          <w:tab w:val="right" w:leader="dot" w:pos="10195"/>
        </w:tabs>
        <w:rPr>
          <w:del w:id="234" w:author="Kevin Gregory" w:date="2021-10-15T10:26:00Z"/>
          <w:rFonts w:eastAsiaTheme="minorEastAsia"/>
          <w:noProof/>
          <w:sz w:val="24"/>
          <w:szCs w:val="24"/>
          <w:lang w:val="en-US"/>
        </w:rPr>
      </w:pPr>
      <w:del w:id="235" w:author="Kevin Gregory" w:date="2021-10-15T10:26:00Z">
        <w:r w:rsidRPr="002527C5" w:rsidDel="008A114A">
          <w:rPr>
            <w:noProof/>
          </w:rPr>
          <w:delText>4.3.2.</w:delText>
        </w:r>
        <w:r w:rsidDel="008A114A">
          <w:rPr>
            <w:rFonts w:eastAsiaTheme="minorEastAsia"/>
            <w:noProof/>
            <w:sz w:val="24"/>
            <w:szCs w:val="24"/>
            <w:lang w:val="en-US"/>
          </w:rPr>
          <w:tab/>
        </w:r>
        <w:r w:rsidDel="008A114A">
          <w:rPr>
            <w:noProof/>
          </w:rPr>
          <w:delText>Lesson 2 - Charge regulation</w:delText>
        </w:r>
        <w:r w:rsidDel="008A114A">
          <w:rPr>
            <w:noProof/>
          </w:rPr>
          <w:tab/>
          <w:delText>10</w:delText>
        </w:r>
      </w:del>
    </w:p>
    <w:p w14:paraId="6A985055" w14:textId="161EF813" w:rsidR="002110F4" w:rsidDel="008A114A" w:rsidRDefault="002110F4">
      <w:pPr>
        <w:pStyle w:val="TOC3"/>
        <w:tabs>
          <w:tab w:val="left" w:pos="1134"/>
          <w:tab w:val="right" w:leader="dot" w:pos="10195"/>
        </w:tabs>
        <w:rPr>
          <w:del w:id="236" w:author="Kevin Gregory" w:date="2021-10-15T10:26:00Z"/>
          <w:rFonts w:eastAsiaTheme="minorEastAsia"/>
          <w:noProof/>
          <w:sz w:val="24"/>
          <w:szCs w:val="24"/>
          <w:lang w:val="en-US"/>
        </w:rPr>
      </w:pPr>
      <w:del w:id="237" w:author="Kevin Gregory" w:date="2021-10-15T10:26:00Z">
        <w:r w:rsidRPr="002527C5" w:rsidDel="008A114A">
          <w:rPr>
            <w:noProof/>
          </w:rPr>
          <w:delText>4.3.3.</w:delText>
        </w:r>
        <w:r w:rsidDel="008A114A">
          <w:rPr>
            <w:rFonts w:eastAsiaTheme="minorEastAsia"/>
            <w:noProof/>
            <w:sz w:val="24"/>
            <w:szCs w:val="24"/>
            <w:lang w:val="en-US"/>
          </w:rPr>
          <w:tab/>
        </w:r>
        <w:r w:rsidDel="008A114A">
          <w:rPr>
            <w:noProof/>
          </w:rPr>
          <w:delText>Lesson 3 - Charge systems maintenance</w:delText>
        </w:r>
        <w:r w:rsidDel="008A114A">
          <w:rPr>
            <w:noProof/>
          </w:rPr>
          <w:tab/>
          <w:delText>10</w:delText>
        </w:r>
      </w:del>
    </w:p>
    <w:p w14:paraId="704EB8A0" w14:textId="1EBBD745" w:rsidR="002110F4" w:rsidDel="008A114A" w:rsidRDefault="002110F4">
      <w:pPr>
        <w:pStyle w:val="TOC1"/>
        <w:rPr>
          <w:del w:id="238" w:author="Kevin Gregory" w:date="2021-10-15T10:26:00Z"/>
          <w:rFonts w:eastAsiaTheme="minorEastAsia"/>
          <w:b w:val="0"/>
          <w:color w:val="auto"/>
          <w:sz w:val="24"/>
          <w:szCs w:val="24"/>
          <w:lang w:val="en-US"/>
        </w:rPr>
      </w:pPr>
      <w:del w:id="239" w:author="Kevin Gregory" w:date="2021-10-15T10:26:00Z">
        <w:r w:rsidRPr="002527C5" w:rsidDel="008A114A">
          <w:delText>5.</w:delText>
        </w:r>
        <w:r w:rsidDel="008A114A">
          <w:rPr>
            <w:rFonts w:eastAsiaTheme="minorEastAsia"/>
            <w:b w:val="0"/>
            <w:color w:val="auto"/>
            <w:sz w:val="24"/>
            <w:szCs w:val="24"/>
            <w:lang w:val="en-US"/>
          </w:rPr>
          <w:tab/>
        </w:r>
        <w:r w:rsidRPr="002527C5" w:rsidDel="008A114A">
          <w:delText>MODULE 5 – GENERAL CONSIDERATIONS AND SITE VISIT</w:delText>
        </w:r>
        <w:r w:rsidDel="008A114A">
          <w:tab/>
          <w:delText>10</w:delText>
        </w:r>
      </w:del>
    </w:p>
    <w:p w14:paraId="170DB39C" w14:textId="6E7230AF" w:rsidR="002110F4" w:rsidDel="008A114A" w:rsidRDefault="002110F4">
      <w:pPr>
        <w:pStyle w:val="TOC2"/>
        <w:rPr>
          <w:del w:id="240" w:author="Kevin Gregory" w:date="2021-10-15T10:26:00Z"/>
          <w:rFonts w:eastAsiaTheme="minorEastAsia"/>
          <w:color w:val="auto"/>
          <w:sz w:val="24"/>
          <w:szCs w:val="24"/>
          <w:lang w:val="en-US"/>
        </w:rPr>
      </w:pPr>
      <w:del w:id="241" w:author="Kevin Gregory" w:date="2021-10-15T10:26:00Z">
        <w:r w:rsidRPr="002527C5" w:rsidDel="008A114A">
          <w:delText>5.1.</w:delText>
        </w:r>
        <w:r w:rsidDel="008A114A">
          <w:rPr>
            <w:rFonts w:eastAsiaTheme="minorEastAsia"/>
            <w:color w:val="auto"/>
            <w:sz w:val="24"/>
            <w:szCs w:val="24"/>
            <w:lang w:val="en-US"/>
          </w:rPr>
          <w:tab/>
        </w:r>
        <w:r w:rsidDel="008A114A">
          <w:delText>Scope</w:delText>
        </w:r>
        <w:r w:rsidDel="008A114A">
          <w:tab/>
          <w:delText>10</w:delText>
        </w:r>
      </w:del>
    </w:p>
    <w:p w14:paraId="03B0274A" w14:textId="12260B19" w:rsidR="002110F4" w:rsidDel="008A114A" w:rsidRDefault="002110F4">
      <w:pPr>
        <w:pStyle w:val="TOC2"/>
        <w:rPr>
          <w:del w:id="242" w:author="Kevin Gregory" w:date="2021-10-15T10:26:00Z"/>
          <w:rFonts w:eastAsiaTheme="minorEastAsia"/>
          <w:color w:val="auto"/>
          <w:sz w:val="24"/>
          <w:szCs w:val="24"/>
          <w:lang w:val="en-US"/>
        </w:rPr>
      </w:pPr>
      <w:del w:id="243" w:author="Kevin Gregory" w:date="2021-10-15T10:26:00Z">
        <w:r w:rsidRPr="002527C5" w:rsidDel="008A114A">
          <w:delText>5.2.</w:delText>
        </w:r>
        <w:r w:rsidDel="008A114A">
          <w:rPr>
            <w:rFonts w:eastAsiaTheme="minorEastAsia"/>
            <w:color w:val="auto"/>
            <w:sz w:val="24"/>
            <w:szCs w:val="24"/>
            <w:lang w:val="en-US"/>
          </w:rPr>
          <w:tab/>
        </w:r>
        <w:r w:rsidDel="008A114A">
          <w:delText>Learning Objective</w:delText>
        </w:r>
        <w:r w:rsidDel="008A114A">
          <w:tab/>
          <w:delText>10</w:delText>
        </w:r>
      </w:del>
    </w:p>
    <w:p w14:paraId="17DFFD87" w14:textId="240F2FE6" w:rsidR="002110F4" w:rsidDel="008A114A" w:rsidRDefault="002110F4">
      <w:pPr>
        <w:pStyle w:val="TOC2"/>
        <w:rPr>
          <w:del w:id="244" w:author="Kevin Gregory" w:date="2021-10-15T10:26:00Z"/>
          <w:rFonts w:eastAsiaTheme="minorEastAsia"/>
          <w:color w:val="auto"/>
          <w:sz w:val="24"/>
          <w:szCs w:val="24"/>
          <w:lang w:val="en-US"/>
        </w:rPr>
      </w:pPr>
      <w:del w:id="245" w:author="Kevin Gregory" w:date="2021-10-15T10:26:00Z">
        <w:r w:rsidRPr="002527C5" w:rsidDel="008A114A">
          <w:delText>5.3.</w:delText>
        </w:r>
        <w:r w:rsidDel="008A114A">
          <w:rPr>
            <w:rFonts w:eastAsiaTheme="minorEastAsia"/>
            <w:color w:val="auto"/>
            <w:sz w:val="24"/>
            <w:szCs w:val="24"/>
            <w:lang w:val="en-US"/>
          </w:rPr>
          <w:tab/>
        </w:r>
        <w:r w:rsidDel="008A114A">
          <w:delText>Syllabus</w:delText>
        </w:r>
        <w:r w:rsidDel="008A114A">
          <w:tab/>
          <w:delText>10</w:delText>
        </w:r>
      </w:del>
    </w:p>
    <w:p w14:paraId="070DEE00" w14:textId="2B72FF2E" w:rsidR="002110F4" w:rsidDel="008A114A" w:rsidRDefault="002110F4">
      <w:pPr>
        <w:pStyle w:val="TOC3"/>
        <w:tabs>
          <w:tab w:val="left" w:pos="1134"/>
          <w:tab w:val="right" w:leader="dot" w:pos="10195"/>
        </w:tabs>
        <w:rPr>
          <w:del w:id="246" w:author="Kevin Gregory" w:date="2021-10-15T10:26:00Z"/>
          <w:rFonts w:eastAsiaTheme="minorEastAsia"/>
          <w:noProof/>
          <w:sz w:val="24"/>
          <w:szCs w:val="24"/>
          <w:lang w:val="en-US"/>
        </w:rPr>
      </w:pPr>
      <w:del w:id="247" w:author="Kevin Gregory" w:date="2021-10-15T10:26:00Z">
        <w:r w:rsidRPr="002527C5" w:rsidDel="008A114A">
          <w:rPr>
            <w:noProof/>
          </w:rPr>
          <w:delText>5.3.1.</w:delText>
        </w:r>
        <w:r w:rsidDel="008A114A">
          <w:rPr>
            <w:rFonts w:eastAsiaTheme="minorEastAsia"/>
            <w:noProof/>
            <w:sz w:val="24"/>
            <w:szCs w:val="24"/>
            <w:lang w:val="en-US"/>
          </w:rPr>
          <w:tab/>
        </w:r>
        <w:r w:rsidDel="008A114A">
          <w:rPr>
            <w:noProof/>
          </w:rPr>
          <w:delText>Lesson 1 - Environmental protection</w:delText>
        </w:r>
        <w:r w:rsidDel="008A114A">
          <w:rPr>
            <w:noProof/>
          </w:rPr>
          <w:tab/>
          <w:delText>10</w:delText>
        </w:r>
      </w:del>
    </w:p>
    <w:p w14:paraId="3C703431" w14:textId="0B769575" w:rsidR="002110F4" w:rsidDel="008A114A" w:rsidRDefault="002110F4">
      <w:pPr>
        <w:pStyle w:val="TOC3"/>
        <w:tabs>
          <w:tab w:val="left" w:pos="1134"/>
          <w:tab w:val="right" w:leader="dot" w:pos="10195"/>
        </w:tabs>
        <w:rPr>
          <w:del w:id="248" w:author="Kevin Gregory" w:date="2021-10-15T10:26:00Z"/>
          <w:rFonts w:eastAsiaTheme="minorEastAsia"/>
          <w:noProof/>
          <w:sz w:val="24"/>
          <w:szCs w:val="24"/>
          <w:lang w:val="en-US"/>
        </w:rPr>
      </w:pPr>
      <w:del w:id="249" w:author="Kevin Gregory" w:date="2021-10-15T10:26:00Z">
        <w:r w:rsidRPr="002527C5" w:rsidDel="008A114A">
          <w:rPr>
            <w:noProof/>
          </w:rPr>
          <w:delText>5.3.2.</w:delText>
        </w:r>
        <w:r w:rsidDel="008A114A">
          <w:rPr>
            <w:rFonts w:eastAsiaTheme="minorEastAsia"/>
            <w:noProof/>
            <w:sz w:val="24"/>
            <w:szCs w:val="24"/>
            <w:lang w:val="en-US"/>
          </w:rPr>
          <w:tab/>
        </w:r>
        <w:r w:rsidDel="008A114A">
          <w:rPr>
            <w:noProof/>
          </w:rPr>
          <w:delText>Lesson 2 - Site visit</w:delText>
        </w:r>
        <w:r w:rsidDel="008A114A">
          <w:rPr>
            <w:noProof/>
          </w:rPr>
          <w:tab/>
          <w:delText>11</w:delText>
        </w:r>
      </w:del>
    </w:p>
    <w:p w14:paraId="754A4607" w14:textId="6049B1A3" w:rsidR="00642025" w:rsidRPr="00093294" w:rsidRDefault="002A29D4" w:rsidP="007B7FEC">
      <w:pPr>
        <w:rPr>
          <w:color w:val="00558C" w:themeColor="accent1"/>
          <w:sz w:val="22"/>
        </w:rPr>
      </w:pPr>
      <w:r w:rsidRPr="00093294">
        <w:rPr>
          <w:b/>
          <w:color w:val="00558C" w:themeColor="accent1"/>
          <w:sz w:val="22"/>
        </w:rPr>
        <w:fldChar w:fldCharType="end"/>
      </w:r>
    </w:p>
    <w:p w14:paraId="04A581EB" w14:textId="639E0DD1" w:rsidR="00D36983" w:rsidRPr="00093294" w:rsidRDefault="00D36983" w:rsidP="00D36983">
      <w:pPr>
        <w:pStyle w:val="ListofFigures"/>
      </w:pPr>
      <w:r w:rsidRPr="00093294">
        <w:t>List of Tables</w:t>
      </w:r>
    </w:p>
    <w:p w14:paraId="4193288C" w14:textId="696A3CA8" w:rsidR="008A114A" w:rsidRDefault="00D36983">
      <w:pPr>
        <w:pStyle w:val="TableofFigures"/>
        <w:rPr>
          <w:ins w:id="250" w:author="Kevin Gregory" w:date="2021-10-15T10:27:00Z"/>
          <w:rFonts w:eastAsiaTheme="minorEastAsia"/>
          <w:i w:val="0"/>
          <w:noProof/>
          <w:lang w:eastAsia="en-GB"/>
        </w:rPr>
      </w:pPr>
      <w:r w:rsidRPr="00093294">
        <w:fldChar w:fldCharType="begin"/>
      </w:r>
      <w:r w:rsidRPr="00093294">
        <w:instrText xml:space="preserve"> TOC \t "Table caption" \c </w:instrText>
      </w:r>
      <w:r w:rsidRPr="00093294">
        <w:fldChar w:fldCharType="separate"/>
      </w:r>
      <w:ins w:id="251" w:author="Kevin Gregory" w:date="2021-10-15T10:27:00Z">
        <w:r w:rsidR="008A114A">
          <w:rPr>
            <w:noProof/>
          </w:rPr>
          <w:t>Table 1</w:t>
        </w:r>
        <w:r w:rsidR="008A114A">
          <w:rPr>
            <w:rFonts w:eastAsiaTheme="minorEastAsia"/>
            <w:i w:val="0"/>
            <w:noProof/>
            <w:lang w:eastAsia="en-GB"/>
          </w:rPr>
          <w:tab/>
        </w:r>
        <w:r w:rsidR="008A114A">
          <w:rPr>
            <w:noProof/>
          </w:rPr>
          <w:t>Levels of Competence</w:t>
        </w:r>
        <w:r w:rsidR="008A114A">
          <w:rPr>
            <w:noProof/>
          </w:rPr>
          <w:tab/>
        </w:r>
        <w:r w:rsidR="008A114A">
          <w:rPr>
            <w:noProof/>
          </w:rPr>
          <w:fldChar w:fldCharType="begin"/>
        </w:r>
        <w:r w:rsidR="008A114A">
          <w:rPr>
            <w:noProof/>
          </w:rPr>
          <w:instrText xml:space="preserve"> PAGEREF _Toc85186069 \h </w:instrText>
        </w:r>
        <w:r w:rsidR="008A114A">
          <w:rPr>
            <w:noProof/>
          </w:rPr>
        </w:r>
      </w:ins>
      <w:r w:rsidR="008A114A">
        <w:rPr>
          <w:noProof/>
        </w:rPr>
        <w:fldChar w:fldCharType="separate"/>
      </w:r>
      <w:ins w:id="252" w:author="Kevin Gregory" w:date="2021-10-15T10:27:00Z">
        <w:r w:rsidR="008A114A">
          <w:rPr>
            <w:noProof/>
          </w:rPr>
          <w:t>7</w:t>
        </w:r>
        <w:r w:rsidR="008A114A">
          <w:rPr>
            <w:noProof/>
          </w:rPr>
          <w:fldChar w:fldCharType="end"/>
        </w:r>
      </w:ins>
    </w:p>
    <w:p w14:paraId="45875581" w14:textId="3823D948" w:rsidR="008A114A" w:rsidRDefault="008A114A">
      <w:pPr>
        <w:pStyle w:val="TableofFigures"/>
        <w:rPr>
          <w:ins w:id="253" w:author="Kevin Gregory" w:date="2021-10-15T10:27:00Z"/>
          <w:rFonts w:eastAsiaTheme="minorEastAsia"/>
          <w:i w:val="0"/>
          <w:noProof/>
          <w:lang w:eastAsia="en-GB"/>
        </w:rPr>
      </w:pPr>
      <w:ins w:id="254" w:author="Kevin Gregory" w:date="2021-10-15T10:27:00Z">
        <w:r>
          <w:rPr>
            <w:noProof/>
          </w:rPr>
          <w:t>Table 2</w:t>
        </w:r>
        <w:r>
          <w:rPr>
            <w:rFonts w:eastAsiaTheme="minorEastAsia"/>
            <w:i w:val="0"/>
            <w:noProof/>
            <w:lang w:eastAsia="en-GB"/>
          </w:rPr>
          <w:tab/>
        </w:r>
        <w:r>
          <w:rPr>
            <w:noProof/>
          </w:rPr>
          <w:t>Table of Teaching Modules</w:t>
        </w:r>
        <w:r>
          <w:rPr>
            <w:noProof/>
          </w:rPr>
          <w:tab/>
        </w:r>
        <w:r>
          <w:rPr>
            <w:noProof/>
          </w:rPr>
          <w:fldChar w:fldCharType="begin"/>
        </w:r>
        <w:r>
          <w:rPr>
            <w:noProof/>
          </w:rPr>
          <w:instrText xml:space="preserve"> PAGEREF _Toc85186070 \h </w:instrText>
        </w:r>
        <w:r>
          <w:rPr>
            <w:noProof/>
          </w:rPr>
        </w:r>
      </w:ins>
      <w:r>
        <w:rPr>
          <w:noProof/>
        </w:rPr>
        <w:fldChar w:fldCharType="separate"/>
      </w:r>
      <w:ins w:id="255" w:author="Kevin Gregory" w:date="2021-10-15T10:27:00Z">
        <w:r>
          <w:rPr>
            <w:noProof/>
          </w:rPr>
          <w:t>7</w:t>
        </w:r>
        <w:r>
          <w:rPr>
            <w:noProof/>
          </w:rPr>
          <w:fldChar w:fldCharType="end"/>
        </w:r>
      </w:ins>
    </w:p>
    <w:p w14:paraId="1F7214D7" w14:textId="73E81D1D" w:rsidR="000A0A16" w:rsidDel="008A114A" w:rsidRDefault="000A0A16">
      <w:pPr>
        <w:pStyle w:val="TableofFigures"/>
        <w:rPr>
          <w:del w:id="256" w:author="Kevin Gregory" w:date="2021-10-15T10:27:00Z"/>
          <w:rFonts w:eastAsiaTheme="minorEastAsia"/>
          <w:i w:val="0"/>
          <w:noProof/>
          <w:sz w:val="24"/>
          <w:szCs w:val="24"/>
          <w:lang w:val="en-US"/>
        </w:rPr>
      </w:pPr>
      <w:del w:id="257" w:author="Kevin Gregory" w:date="2021-10-15T10:27:00Z">
        <w:r w:rsidDel="008A114A">
          <w:rPr>
            <w:noProof/>
          </w:rPr>
          <w:delText>Table 1</w:delText>
        </w:r>
        <w:r w:rsidDel="008A114A">
          <w:rPr>
            <w:rFonts w:eastAsiaTheme="minorEastAsia"/>
            <w:i w:val="0"/>
            <w:noProof/>
            <w:sz w:val="24"/>
            <w:szCs w:val="24"/>
            <w:lang w:val="en-US"/>
          </w:rPr>
          <w:tab/>
        </w:r>
        <w:r w:rsidDel="008A114A">
          <w:rPr>
            <w:noProof/>
          </w:rPr>
          <w:delText>Table of Teaching Modules</w:delText>
        </w:r>
        <w:r w:rsidDel="008A114A">
          <w:rPr>
            <w:noProof/>
          </w:rPr>
          <w:tab/>
          <w:delText>6</w:delText>
        </w:r>
      </w:del>
    </w:p>
    <w:p w14:paraId="4184FBB1" w14:textId="7964FF04" w:rsidR="00D36983" w:rsidRPr="00093294" w:rsidRDefault="00D36983" w:rsidP="00D36983">
      <w:r w:rsidRPr="00093294">
        <w:fldChar w:fldCharType="end"/>
      </w:r>
    </w:p>
    <w:p w14:paraId="48D39945" w14:textId="495FAECB" w:rsidR="00EB6F3C" w:rsidRPr="00093294" w:rsidRDefault="00EB6F3C" w:rsidP="00883AE3"/>
    <w:p w14:paraId="78ABBA83"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093294" w:rsidRDefault="00465491" w:rsidP="00465491">
      <w:pPr>
        <w:pStyle w:val="Forward"/>
      </w:pPr>
      <w:bookmarkStart w:id="258" w:name="_Toc419881195"/>
      <w:r w:rsidRPr="00093294">
        <w:lastRenderedPageBreak/>
        <w:t>FOREWORD</w:t>
      </w:r>
      <w:bookmarkEnd w:id="258"/>
    </w:p>
    <w:p w14:paraId="3718ADB8" w14:textId="77777777" w:rsidR="00CA7D11" w:rsidRPr="00CA7D11" w:rsidRDefault="00CA7D11" w:rsidP="00CA7D11">
      <w:pPr>
        <w:pStyle w:val="BodyText"/>
      </w:pPr>
      <w:r w:rsidRPr="00CA7D11">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8CD4F33" w14:textId="1262539B" w:rsidR="00CA7D11" w:rsidRPr="00CA7D11" w:rsidRDefault="00CA7D11" w:rsidP="00CA7D11">
      <w:pPr>
        <w:pStyle w:val="BodyText"/>
      </w:pPr>
      <w:r w:rsidRPr="00CA7D11">
        <w:t xml:space="preserve">Taking into account that under the SOLAS Convention, Chapter </w:t>
      </w:r>
      <w:del w:id="259" w:author="Kevin Gregory" w:date="2021-09-10T10:27:00Z">
        <w:r w:rsidRPr="00CA7D11" w:rsidDel="00C87A72">
          <w:delText>5</w:delText>
        </w:r>
      </w:del>
      <w:ins w:id="260" w:author="Kevin Gregory" w:date="2021-09-10T10:27:00Z">
        <w:r w:rsidR="00C87A72">
          <w:t>V</w:t>
        </w:r>
      </w:ins>
      <w:r w:rsidRPr="00CA7D11">
        <w:t>, Regulation 13, paragraph 2; Contracting Governments</w:t>
      </w:r>
      <w:del w:id="261" w:author="Kevin Gregory" w:date="2021-09-10T10:27:00Z">
        <w:r w:rsidRPr="00CA7D11" w:rsidDel="00C87A72">
          <w:delText>, mindful of their obligations published by the International Maritime Organisation</w:delText>
        </w:r>
      </w:del>
      <w:r w:rsidRPr="00CA7D11">
        <w:t xml:space="preserve">, undertake to </w:t>
      </w:r>
      <w:del w:id="262" w:author="Kevin Gregory" w:date="2021-09-10T10:27:00Z">
        <w:r w:rsidRPr="00CA7D11" w:rsidDel="00C87A72">
          <w:delText>consi</w:delText>
        </w:r>
      </w:del>
      <w:del w:id="263" w:author="Kevin Gregory" w:date="2021-09-10T10:28:00Z">
        <w:r w:rsidRPr="00CA7D11" w:rsidDel="00C87A72">
          <w:delText>der</w:delText>
        </w:r>
      </w:del>
      <w:ins w:id="264" w:author="Kevin Gregory" w:date="2021-09-10T10:28:00Z">
        <w:r w:rsidR="00C87A72">
          <w:t>take into account</w:t>
        </w:r>
      </w:ins>
      <w:r w:rsidRPr="00CA7D11">
        <w:t xml:space="preserve"> the international recommendations and guidelines when establishing aids to navigation, </w:t>
      </w:r>
      <w:ins w:id="265" w:author="Kevin Gregory" w:date="2021-09-10T10:28:00Z">
        <w:r w:rsidR="00C87A72">
          <w:t>including referring to the appropriate recommendations and guidelines of IALA. This</w:t>
        </w:r>
        <w:r w:rsidR="00C87A72" w:rsidRPr="000B26C8">
          <w:t xml:space="preserve"> </w:t>
        </w:r>
      </w:ins>
      <w:r w:rsidRPr="00CA7D11">
        <w:t>includ</w:t>
      </w:r>
      <w:ins w:id="266" w:author="Kevin Gregory" w:date="2021-09-10T10:28:00Z">
        <w:r w:rsidR="00C87A72">
          <w:t>es</w:t>
        </w:r>
      </w:ins>
      <w:del w:id="267" w:author="Kevin Gregory" w:date="2021-09-10T10:28:00Z">
        <w:r w:rsidRPr="00CA7D11" w:rsidDel="00C87A72">
          <w:delText>ing</w:delText>
        </w:r>
      </w:del>
      <w:r w:rsidRPr="00CA7D11">
        <w:t xml:space="preserve"> recommendations on training and qualification of AtoN technicians, </w:t>
      </w:r>
      <w:ins w:id="268" w:author="Kevin Gregory" w:date="2021-09-10T10:28:00Z">
        <w:r w:rsidR="00C87A72">
          <w:t xml:space="preserve">and consequently </w:t>
        </w:r>
      </w:ins>
      <w:r w:rsidRPr="00CA7D11">
        <w:t xml:space="preserve">IALA has adopted Recommendation </w:t>
      </w:r>
      <w:ins w:id="269" w:author="Kevin Gregory" w:date="2021-09-10T10:28:00Z">
        <w:r w:rsidR="00C87A72">
          <w:t>R0141</w:t>
        </w:r>
      </w:ins>
      <w:del w:id="270" w:author="Kevin Gregory" w:date="2021-09-10T10:28:00Z">
        <w:r w:rsidRPr="00CA7D11" w:rsidDel="00C87A72">
          <w:delText>E-141</w:delText>
        </w:r>
      </w:del>
      <w:r w:rsidRPr="00CA7D11">
        <w:t xml:space="preserve"> on Standards for Training and Certification of AtoN personnel.</w:t>
      </w:r>
    </w:p>
    <w:p w14:paraId="07642BD3" w14:textId="06A93A86" w:rsidR="00CA7D11" w:rsidRPr="00CA7D11" w:rsidRDefault="00CA7D11" w:rsidP="00CA7D11">
      <w:pPr>
        <w:pStyle w:val="BodyText"/>
      </w:pPr>
      <w:r w:rsidRPr="00CA7D11">
        <w:t xml:space="preserve">IALA </w:t>
      </w:r>
      <w:del w:id="271" w:author="Kevin Gregory" w:date="2021-09-10T10:28:00Z">
        <w:r w:rsidRPr="00CA7D11" w:rsidDel="00C87A72">
          <w:delText xml:space="preserve">Committees </w:delText>
        </w:r>
      </w:del>
      <w:ins w:id="272" w:author="Kevin Gregory" w:date="2021-09-10T10:28:00Z">
        <w:r w:rsidR="00C87A72">
          <w:t>c</w:t>
        </w:r>
        <w:r w:rsidR="00C87A72" w:rsidRPr="00CA7D11">
          <w:t xml:space="preserve">ommittees </w:t>
        </w:r>
      </w:ins>
      <w:r w:rsidRPr="00CA7D11">
        <w:t xml:space="preserve">working closely with the IALA World-Wide Academy have developed a series of model courses for AtoN personnel having </w:t>
      </w:r>
      <w:del w:id="273" w:author="Kevin Gregory" w:date="2021-09-10T10:28:00Z">
        <w:r w:rsidRPr="00CA7D11" w:rsidDel="00C87A72">
          <w:delText>E-141</w:delText>
        </w:r>
      </w:del>
      <w:ins w:id="274" w:author="Kevin Gregory" w:date="2021-09-10T10:29:00Z">
        <w:r w:rsidR="00C87A72">
          <w:t>R0141</w:t>
        </w:r>
      </w:ins>
      <w:r w:rsidRPr="00CA7D11">
        <w:t xml:space="preserve"> Level 2 technician </w:t>
      </w:r>
      <w:del w:id="275" w:author="Kevin Gregory" w:date="2021-09-10T10:29:00Z">
        <w:r w:rsidRPr="00CA7D11" w:rsidDel="00C87A72">
          <w:delText>functions</w:delText>
        </w:r>
      </w:del>
      <w:ins w:id="276" w:author="Kevin Gregory" w:date="2021-09-10T10:29:00Z">
        <w:r w:rsidR="00C87A72">
          <w:t>responsibilities</w:t>
        </w:r>
      </w:ins>
      <w:r w:rsidRPr="00CA7D11">
        <w:t>.  This model course on an introduction to power sources on buoys should be read in conjunction with the Training Overview Document IALA WWA</w:t>
      </w:r>
      <w:del w:id="277" w:author="Kevin Gregory" w:date="2021-09-10T10:29:00Z">
        <w:r w:rsidRPr="00CA7D11" w:rsidDel="00C87A72">
          <w:delText>.L2.0</w:delText>
        </w:r>
      </w:del>
      <w:ins w:id="278" w:author="Kevin Gregory" w:date="2021-09-10T10:29:00Z">
        <w:r w:rsidR="00C87A72">
          <w:t xml:space="preserve"> C2000</w:t>
        </w:r>
      </w:ins>
      <w:r w:rsidRPr="00CA7D11">
        <w:t xml:space="preserve"> which contains standard guidance for the conduct of all Level 2 model courses</w:t>
      </w:r>
    </w:p>
    <w:p w14:paraId="1D8FDD75" w14:textId="28F1FE64" w:rsidR="00465491" w:rsidRPr="00093294" w:rsidRDefault="00CA7D11" w:rsidP="00CA7D11">
      <w:pPr>
        <w:pStyle w:val="BodyText"/>
      </w:pPr>
      <w:r w:rsidRPr="00CA7D11">
        <w:t>This model course is intended to provide national members and other appropriate authorities charged with the provision of AtoN services with specific guidance on the training of AtoN technicians in the installation and maintenance of power sources on buoys.  Assistance in implementing this and other model courses may be obtained from the IALA World-Wide Academy at the following address:</w:t>
      </w:r>
    </w:p>
    <w:p w14:paraId="332F831C" w14:textId="77777777" w:rsidR="00D95BDA" w:rsidRPr="00093294" w:rsidRDefault="00D95BDA" w:rsidP="00465491">
      <w:pPr>
        <w:pStyle w:val="BodyText"/>
      </w:pPr>
    </w:p>
    <w:p w14:paraId="40C58617" w14:textId="77777777" w:rsidR="00D95BDA" w:rsidRPr="00093294" w:rsidRDefault="00D95BDA" w:rsidP="00465491">
      <w:pPr>
        <w:pStyle w:val="BodyText"/>
      </w:pPr>
    </w:p>
    <w:p w14:paraId="2809FA56" w14:textId="77777777" w:rsidR="00B41B1B" w:rsidRPr="003322BB" w:rsidRDefault="00B41B1B" w:rsidP="00B41B1B">
      <w:pPr>
        <w:pStyle w:val="BodyText"/>
      </w:pPr>
    </w:p>
    <w:p w14:paraId="21D5759C" w14:textId="087448F5" w:rsidR="00B41B1B" w:rsidRPr="003322BB" w:rsidRDefault="00B41B1B" w:rsidP="00B41B1B">
      <w:pPr>
        <w:pStyle w:val="BodyText"/>
        <w:tabs>
          <w:tab w:val="left" w:pos="6521"/>
          <w:tab w:val="left" w:pos="7513"/>
        </w:tabs>
        <w:spacing w:after="0"/>
        <w:rPr>
          <w:lang w:eastAsia="de-DE"/>
        </w:rPr>
      </w:pPr>
      <w:r w:rsidRPr="003322BB">
        <w:rPr>
          <w:lang w:eastAsia="de-DE"/>
        </w:rPr>
        <w:t xml:space="preserve">The </w:t>
      </w:r>
      <w:del w:id="279" w:author="Kevin Gregory" w:date="2021-09-10T10:29:00Z">
        <w:r w:rsidDel="00C87A72">
          <w:rPr>
            <w:lang w:eastAsia="de-DE"/>
          </w:rPr>
          <w:delText>Secretary-General</w:delText>
        </w:r>
      </w:del>
      <w:ins w:id="280" w:author="Kevin Gregory" w:date="2021-09-10T10:29:00Z">
        <w:r w:rsidR="00C87A72">
          <w:rPr>
            <w:lang w:eastAsia="de-DE"/>
          </w:rPr>
          <w:t>Dean</w:t>
        </w:r>
      </w:ins>
    </w:p>
    <w:p w14:paraId="150D9646" w14:textId="3CA90AC8" w:rsidR="00B41B1B" w:rsidRPr="003322BB" w:rsidRDefault="00B41B1B" w:rsidP="00B41B1B">
      <w:pPr>
        <w:pStyle w:val="BodyText"/>
        <w:tabs>
          <w:tab w:val="left" w:pos="6521"/>
          <w:tab w:val="left" w:pos="7513"/>
        </w:tabs>
        <w:spacing w:after="0"/>
        <w:rPr>
          <w:lang w:eastAsia="de-DE"/>
        </w:rPr>
      </w:pPr>
      <w:r w:rsidRPr="003322BB">
        <w:rPr>
          <w:lang w:eastAsia="de-DE"/>
        </w:rPr>
        <w:t>IALA</w:t>
      </w:r>
      <w:ins w:id="281" w:author="Kevin Gregory" w:date="2021-09-10T10:29:00Z">
        <w:r w:rsidR="00C87A72">
          <w:rPr>
            <w:lang w:eastAsia="de-DE"/>
          </w:rPr>
          <w:t xml:space="preserve"> World-Wide Academy</w:t>
        </w:r>
      </w:ins>
      <w:r w:rsidRPr="003322BB">
        <w:rPr>
          <w:lang w:eastAsia="de-DE"/>
        </w:rPr>
        <w:tab/>
        <w:t>Tel:</w:t>
      </w:r>
      <w:r w:rsidRPr="003322BB">
        <w:rPr>
          <w:lang w:eastAsia="de-DE"/>
        </w:rPr>
        <w:tab/>
        <w:t>(+) 33 1 34 51 70 01</w:t>
      </w:r>
    </w:p>
    <w:p w14:paraId="454AC289" w14:textId="77777777" w:rsidR="00B41B1B" w:rsidRPr="003322BB" w:rsidRDefault="00B41B1B" w:rsidP="00B41B1B">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6015EA11" w14:textId="77777777" w:rsidR="00B41B1B" w:rsidRPr="003322BB" w:rsidRDefault="00B41B1B" w:rsidP="00B41B1B">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20" w:history="1">
        <w:r w:rsidRPr="003322BB">
          <w:rPr>
            <w:rStyle w:val="Hyperlink"/>
            <w:rFonts w:eastAsia="Calibri"/>
          </w:rPr>
          <w:t>academy@iala-aism.org</w:t>
        </w:r>
      </w:hyperlink>
    </w:p>
    <w:p w14:paraId="43C18862" w14:textId="77777777" w:rsidR="00B41B1B" w:rsidRPr="003322BB" w:rsidRDefault="00B41B1B" w:rsidP="00B41B1B">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21" w:history="1">
        <w:r w:rsidRPr="003322BB">
          <w:rPr>
            <w:rStyle w:val="Hyperlink"/>
            <w:rFonts w:cs="Arial"/>
            <w:lang w:eastAsia="de-DE"/>
          </w:rPr>
          <w:t>www.iala-aism.org</w:t>
        </w:r>
      </w:hyperlink>
    </w:p>
    <w:p w14:paraId="19961472" w14:textId="5795F6F4" w:rsidR="00465491" w:rsidRPr="00093294" w:rsidRDefault="00465491" w:rsidP="00AC1940">
      <w:pPr>
        <w:pStyle w:val="BodyText"/>
        <w:tabs>
          <w:tab w:val="left" w:pos="6521"/>
          <w:tab w:val="left" w:pos="7513"/>
        </w:tabs>
      </w:pPr>
      <w:r w:rsidRPr="00093294">
        <w:br w:type="page"/>
      </w:r>
    </w:p>
    <w:p w14:paraId="2D9B1FD9" w14:textId="3066F307" w:rsidR="00465491" w:rsidRPr="00093294" w:rsidRDefault="00513460" w:rsidP="00513460">
      <w:pPr>
        <w:pStyle w:val="Part"/>
      </w:pPr>
      <w:bookmarkStart w:id="282" w:name="_Toc442348085"/>
      <w:bookmarkStart w:id="283" w:name="_Toc85186022"/>
      <w:r w:rsidRPr="00093294">
        <w:lastRenderedPageBreak/>
        <w:t xml:space="preserve">- </w:t>
      </w:r>
      <w:r w:rsidR="006B0FFF" w:rsidRPr="00093294">
        <w:rPr>
          <w:caps w:val="0"/>
        </w:rPr>
        <w:t>COURSE OVERVIEW</w:t>
      </w:r>
      <w:bookmarkEnd w:id="282"/>
      <w:bookmarkEnd w:id="283"/>
    </w:p>
    <w:p w14:paraId="332197C8" w14:textId="4E03A039" w:rsidR="00465491" w:rsidRPr="00093294" w:rsidRDefault="006B0FFF" w:rsidP="008A5703">
      <w:pPr>
        <w:pStyle w:val="Heading1"/>
        <w:numPr>
          <w:ilvl w:val="0"/>
          <w:numId w:val="20"/>
        </w:numPr>
      </w:pPr>
      <w:bookmarkStart w:id="284" w:name="_Toc85186023"/>
      <w:r>
        <w:rPr>
          <w:caps w:val="0"/>
        </w:rPr>
        <w:t>SCOPE</w:t>
      </w:r>
      <w:bookmarkEnd w:id="284"/>
    </w:p>
    <w:p w14:paraId="2AC8A63B" w14:textId="77777777" w:rsidR="00465491" w:rsidRPr="00093294" w:rsidRDefault="00465491" w:rsidP="00465491">
      <w:pPr>
        <w:pStyle w:val="Heading1separatationline"/>
      </w:pPr>
    </w:p>
    <w:p w14:paraId="56A1F8DD" w14:textId="77777777" w:rsidR="00CA7D11" w:rsidRDefault="00CA7D11" w:rsidP="00CA7D11">
      <w:pPr>
        <w:pStyle w:val="BodyText"/>
      </w:pPr>
      <w:r>
        <w:t>This course is intended to provide technicians with an introduction to the installation, servicing and maintenance of power sources on buoys in a safe and efficient manner.</w:t>
      </w:r>
    </w:p>
    <w:p w14:paraId="70007FF9" w14:textId="6BE05DE0" w:rsidR="00CA7D11" w:rsidRDefault="00CA7D11" w:rsidP="00CA7D11">
      <w:pPr>
        <w:pStyle w:val="BodyText"/>
      </w:pPr>
      <w:r>
        <w:t>All persons working on power sources on buoys should be deemed by the competent authority to be responsible individuals.</w:t>
      </w:r>
    </w:p>
    <w:p w14:paraId="5E3A70BC" w14:textId="7FAFC665" w:rsidR="00CA7D11" w:rsidRDefault="007A38E3" w:rsidP="00CA7D11">
      <w:pPr>
        <w:pStyle w:val="Heading1"/>
      </w:pPr>
      <w:bookmarkStart w:id="285" w:name="_Toc85186024"/>
      <w:r>
        <w:rPr>
          <w:caps w:val="0"/>
        </w:rPr>
        <w:t>OBJECTIVE</w:t>
      </w:r>
      <w:bookmarkEnd w:id="285"/>
    </w:p>
    <w:p w14:paraId="6CDB8189" w14:textId="77777777" w:rsidR="00CA7D11" w:rsidRPr="00CA7D11" w:rsidRDefault="00CA7D11" w:rsidP="00CA7D11">
      <w:pPr>
        <w:pStyle w:val="Heading1separatationline"/>
      </w:pPr>
    </w:p>
    <w:p w14:paraId="0303D11D" w14:textId="1553EF80" w:rsidR="00CA7D11" w:rsidRDefault="00CA7D11" w:rsidP="00CA7D11">
      <w:pPr>
        <w:pStyle w:val="BodyText"/>
      </w:pPr>
      <w:r>
        <w:t xml:space="preserve">Upon successful completion of this course, trainees will have acquired sufficient knowledge and skill to service and maintain </w:t>
      </w:r>
      <w:ins w:id="286" w:author="Kevin Gregory" w:date="2021-09-10T10:30:00Z">
        <w:r w:rsidR="00C87A72">
          <w:t>aids to navigation (</w:t>
        </w:r>
      </w:ins>
      <w:r>
        <w:t>AtoN</w:t>
      </w:r>
      <w:ins w:id="287" w:author="Kevin Gregory" w:date="2021-09-10T10:30:00Z">
        <w:r w:rsidR="00C87A72">
          <w:t>)</w:t>
        </w:r>
      </w:ins>
      <w:r>
        <w:t xml:space="preserve"> power sources on buoys whilst work</w:t>
      </w:r>
      <w:r w:rsidR="00627F08">
        <w:t>ing within their organisations.</w:t>
      </w:r>
    </w:p>
    <w:p w14:paraId="4479FFD4" w14:textId="5F0ED0AE" w:rsidR="00CA7D11" w:rsidRDefault="007A38E3" w:rsidP="00CA7D11">
      <w:pPr>
        <w:pStyle w:val="Heading1"/>
      </w:pPr>
      <w:bookmarkStart w:id="288" w:name="_Toc85186025"/>
      <w:r>
        <w:rPr>
          <w:caps w:val="0"/>
        </w:rPr>
        <w:t>COURSE OUTLINE</w:t>
      </w:r>
      <w:bookmarkEnd w:id="288"/>
    </w:p>
    <w:p w14:paraId="485629E5" w14:textId="77777777" w:rsidR="00CA7D11" w:rsidRPr="00CA7D11" w:rsidRDefault="00CA7D11" w:rsidP="00CA7D11">
      <w:pPr>
        <w:pStyle w:val="Heading1separatationline"/>
      </w:pPr>
    </w:p>
    <w:p w14:paraId="31B50249" w14:textId="77C7AD1F" w:rsidR="00CA7D11" w:rsidRDefault="00CA7D11" w:rsidP="00CA7D11">
      <w:pPr>
        <w:pStyle w:val="BodyText"/>
        <w:rPr>
          <w:ins w:id="289" w:author="Kevin Gregory" w:date="2021-09-10T10:31:00Z"/>
        </w:rPr>
      </w:pPr>
      <w:r>
        <w:t xml:space="preserve">This course is intended to cover the knowledge and practical competence required for a technician to properly install, service and maintain power sources on buoys. The complete course comprises </w:t>
      </w:r>
      <w:ins w:id="290" w:author="Kevin Gregory" w:date="2021-09-10T10:30:00Z">
        <w:r w:rsidR="00C87A72">
          <w:t>five</w:t>
        </w:r>
      </w:ins>
      <w:del w:id="291" w:author="Kevin Gregory" w:date="2021-09-10T10:30:00Z">
        <w:r w:rsidDel="00C87A72">
          <w:delText>5</w:delText>
        </w:r>
      </w:del>
      <w:r>
        <w:t xml:space="preserve"> modules, each of which deals with a specific subject representing an aspect of power sources on buoys servicing and maintenance. Each module begins by stating its scope and aims, and then provides a teaching syllabus.  This is a practical, job-centred course designed to provide trainees with a realistic, hands-on educational experience.</w:t>
      </w:r>
    </w:p>
    <w:p w14:paraId="5169D16A" w14:textId="77777777" w:rsidR="00C87A72" w:rsidRPr="00BB29BE" w:rsidRDefault="00C87A72" w:rsidP="00C87A72">
      <w:pPr>
        <w:spacing w:after="120"/>
        <w:rPr>
          <w:ins w:id="292" w:author="Kevin Gregory" w:date="2021-09-10T10:31:00Z"/>
          <w:rFonts w:ascii="Calibri" w:hAnsi="Calibri" w:cs="Arial"/>
          <w:sz w:val="22"/>
        </w:rPr>
      </w:pPr>
      <w:ins w:id="293" w:author="Kevin Gregory" w:date="2021-09-10T10:31: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6393C31F" w14:textId="2FA38AF1" w:rsidR="00C87A72" w:rsidRPr="00BB29BE" w:rsidRDefault="00C87A72" w:rsidP="00C87A72">
      <w:pPr>
        <w:spacing w:after="120"/>
        <w:rPr>
          <w:ins w:id="294" w:author="Kevin Gregory" w:date="2021-09-10T10:31:00Z"/>
          <w:rFonts w:ascii="Calibri" w:hAnsi="Calibri" w:cs="Arial"/>
          <w:sz w:val="22"/>
        </w:rPr>
      </w:pPr>
      <w:ins w:id="295" w:author="Kevin Gregory" w:date="2021-09-10T10:31:00Z">
        <w:r w:rsidRPr="00BB29BE">
          <w:rPr>
            <w:rFonts w:ascii="Calibri" w:hAnsi="Calibri" w:cs="Arial"/>
            <w:sz w:val="22"/>
          </w:rPr>
          <w:t xml:space="preserve">This Model Course is focussed at the </w:t>
        </w:r>
      </w:ins>
      <w:ins w:id="296" w:author="Kevin Gregory" w:date="2021-09-10T10:32:00Z">
        <w:r>
          <w:rPr>
            <w:rFonts w:ascii="Calibri" w:hAnsi="Calibri" w:cs="Arial"/>
            <w:sz w:val="22"/>
          </w:rPr>
          <w:t>basic</w:t>
        </w:r>
      </w:ins>
      <w:ins w:id="297" w:author="Kevin Gregory" w:date="2021-09-10T10:31:00Z">
        <w:r w:rsidRPr="00BB29BE">
          <w:rPr>
            <w:rFonts w:ascii="Calibri" w:hAnsi="Calibri" w:cs="Arial"/>
            <w:sz w:val="22"/>
          </w:rPr>
          <w:t xml:space="preserve"> level of competence.</w:t>
        </w:r>
      </w:ins>
    </w:p>
    <w:p w14:paraId="4FA41007" w14:textId="77777777" w:rsidR="00C87A72" w:rsidRPr="00C87A72" w:rsidRDefault="00C87A72">
      <w:pPr>
        <w:pStyle w:val="Tablecaption"/>
        <w:ind w:left="992" w:hanging="992"/>
        <w:jc w:val="center"/>
        <w:rPr>
          <w:ins w:id="298" w:author="Kevin Gregory" w:date="2021-09-10T10:32:00Z"/>
          <w:rPrChange w:id="299" w:author="Kevin Gregory" w:date="2021-09-10T10:32:00Z">
            <w:rPr>
              <w:ins w:id="300" w:author="Kevin Gregory" w:date="2021-09-10T10:32:00Z"/>
              <w:rFonts w:ascii="Calibri" w:hAnsi="Calibri" w:cs="Arial"/>
              <w:i w:val="0"/>
              <w:lang w:eastAsia="de-DE"/>
            </w:rPr>
          </w:rPrChange>
        </w:rPr>
        <w:pPrChange w:id="301" w:author="Kevin Gregory" w:date="2021-09-10T10:32:00Z">
          <w:pPr>
            <w:pStyle w:val="Tablecaption"/>
            <w:jc w:val="center"/>
          </w:pPr>
        </w:pPrChange>
      </w:pPr>
      <w:bookmarkStart w:id="302" w:name="_Toc196487037"/>
      <w:bookmarkStart w:id="303" w:name="_Toc196487100"/>
      <w:bookmarkStart w:id="304" w:name="_Toc196487122"/>
      <w:bookmarkStart w:id="305" w:name="_Toc369087490"/>
      <w:bookmarkStart w:id="306" w:name="_Toc449336811"/>
      <w:bookmarkStart w:id="307" w:name="_Ref449337831"/>
      <w:bookmarkStart w:id="308" w:name="_Toc85186069"/>
      <w:ins w:id="309" w:author="Kevin Gregory" w:date="2021-09-10T10:32:00Z">
        <w:r w:rsidRPr="00C87A72">
          <w:rPr>
            <w:rPrChange w:id="310" w:author="Kevin Gregory" w:date="2021-09-10T10:32:00Z">
              <w:rPr>
                <w:rFonts w:ascii="Calibri" w:hAnsi="Calibri" w:cs="Arial"/>
                <w:i w:val="0"/>
                <w:lang w:eastAsia="de-DE"/>
              </w:rPr>
            </w:rPrChange>
          </w:rPr>
          <w:t>Levels of Competence</w:t>
        </w:r>
        <w:bookmarkEnd w:id="302"/>
        <w:bookmarkEnd w:id="303"/>
        <w:bookmarkEnd w:id="304"/>
        <w:bookmarkEnd w:id="305"/>
        <w:bookmarkEnd w:id="306"/>
        <w:bookmarkEnd w:id="307"/>
        <w:bookmarkEnd w:id="308"/>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C87A72" w:rsidRPr="000E0EE2" w14:paraId="3BA5E795" w14:textId="77777777" w:rsidTr="00771797">
        <w:trPr>
          <w:cantSplit/>
          <w:tblHeader/>
          <w:ins w:id="311" w:author="Kevin Gregory" w:date="2021-09-10T10:32:00Z"/>
        </w:trPr>
        <w:tc>
          <w:tcPr>
            <w:tcW w:w="1557" w:type="dxa"/>
            <w:tcMar>
              <w:top w:w="57" w:type="dxa"/>
              <w:bottom w:w="57" w:type="dxa"/>
            </w:tcMar>
          </w:tcPr>
          <w:p w14:paraId="6407B10F" w14:textId="77777777" w:rsidR="00C87A72" w:rsidRPr="000E0EE2" w:rsidRDefault="00C87A72" w:rsidP="00771797">
            <w:pPr>
              <w:pStyle w:val="Tableheading"/>
              <w:jc w:val="center"/>
              <w:rPr>
                <w:ins w:id="312" w:author="Kevin Gregory" w:date="2021-09-10T10:32:00Z"/>
                <w:lang w:val="en-GB"/>
              </w:rPr>
            </w:pPr>
            <w:ins w:id="313" w:author="Kevin Gregory" w:date="2021-09-10T10:32:00Z">
              <w:r w:rsidRPr="000E0EE2">
                <w:rPr>
                  <w:lang w:val="en-GB"/>
                </w:rPr>
                <w:t>Competence Level</w:t>
              </w:r>
            </w:ins>
          </w:p>
        </w:tc>
        <w:tc>
          <w:tcPr>
            <w:tcW w:w="1670" w:type="dxa"/>
            <w:tcMar>
              <w:top w:w="57" w:type="dxa"/>
              <w:bottom w:w="57" w:type="dxa"/>
            </w:tcMar>
          </w:tcPr>
          <w:p w14:paraId="16208875" w14:textId="77777777" w:rsidR="00C87A72" w:rsidRPr="000E0EE2" w:rsidRDefault="00C87A72" w:rsidP="00771797">
            <w:pPr>
              <w:pStyle w:val="Tableheading"/>
              <w:rPr>
                <w:ins w:id="314" w:author="Kevin Gregory" w:date="2021-09-10T10:32:00Z"/>
                <w:lang w:val="en-GB"/>
              </w:rPr>
            </w:pPr>
            <w:ins w:id="315" w:author="Kevin Gregory" w:date="2021-09-10T10:32:00Z">
              <w:r w:rsidRPr="000E0EE2">
                <w:rPr>
                  <w:lang w:val="en-GB"/>
                </w:rPr>
                <w:t>Learning Outcome</w:t>
              </w:r>
            </w:ins>
          </w:p>
        </w:tc>
        <w:tc>
          <w:tcPr>
            <w:tcW w:w="2977" w:type="dxa"/>
            <w:tcMar>
              <w:top w:w="57" w:type="dxa"/>
              <w:bottom w:w="57" w:type="dxa"/>
            </w:tcMar>
            <w:vAlign w:val="center"/>
          </w:tcPr>
          <w:p w14:paraId="791FBB94" w14:textId="77777777" w:rsidR="00C87A72" w:rsidRPr="000E0EE2" w:rsidRDefault="00C87A72" w:rsidP="00771797">
            <w:pPr>
              <w:pStyle w:val="Tableheading"/>
              <w:rPr>
                <w:ins w:id="316" w:author="Kevin Gregory" w:date="2021-09-10T10:32:00Z"/>
                <w:lang w:val="en-GB"/>
              </w:rPr>
            </w:pPr>
            <w:ins w:id="317" w:author="Kevin Gregory" w:date="2021-09-10T10:32:00Z">
              <w:r w:rsidRPr="000E0EE2">
                <w:rPr>
                  <w:lang w:val="en-GB"/>
                </w:rPr>
                <w:t>Instructional Objectives</w:t>
              </w:r>
            </w:ins>
          </w:p>
        </w:tc>
        <w:tc>
          <w:tcPr>
            <w:tcW w:w="3543" w:type="dxa"/>
            <w:tcMar>
              <w:top w:w="57" w:type="dxa"/>
              <w:bottom w:w="57" w:type="dxa"/>
            </w:tcMar>
            <w:vAlign w:val="center"/>
          </w:tcPr>
          <w:p w14:paraId="516C1D1E" w14:textId="77777777" w:rsidR="00C87A72" w:rsidRPr="000E0EE2" w:rsidRDefault="00C87A72" w:rsidP="00771797">
            <w:pPr>
              <w:pStyle w:val="Tableheading"/>
              <w:rPr>
                <w:ins w:id="318" w:author="Kevin Gregory" w:date="2021-09-10T10:32:00Z"/>
                <w:lang w:val="en-GB"/>
              </w:rPr>
            </w:pPr>
            <w:ins w:id="319" w:author="Kevin Gregory" w:date="2021-09-10T10:32:00Z">
              <w:r w:rsidRPr="000E0EE2">
                <w:rPr>
                  <w:lang w:val="en-GB"/>
                </w:rPr>
                <w:t>Required skills</w:t>
              </w:r>
            </w:ins>
          </w:p>
        </w:tc>
      </w:tr>
      <w:tr w:rsidR="00C87A72" w:rsidRPr="000E0EE2" w14:paraId="62531FAE" w14:textId="77777777" w:rsidTr="00771797">
        <w:trPr>
          <w:cantSplit/>
          <w:ins w:id="320" w:author="Kevin Gregory" w:date="2021-09-10T10:32:00Z"/>
        </w:trPr>
        <w:tc>
          <w:tcPr>
            <w:tcW w:w="1557" w:type="dxa"/>
            <w:tcMar>
              <w:top w:w="57" w:type="dxa"/>
              <w:bottom w:w="57" w:type="dxa"/>
            </w:tcMar>
            <w:vAlign w:val="center"/>
          </w:tcPr>
          <w:p w14:paraId="66B2173E" w14:textId="77777777" w:rsidR="00C87A72" w:rsidRPr="000E0EE2" w:rsidRDefault="00C87A72" w:rsidP="00771797">
            <w:pPr>
              <w:pStyle w:val="Tabletext"/>
              <w:rPr>
                <w:ins w:id="321" w:author="Kevin Gregory" w:date="2021-09-10T10:32:00Z"/>
              </w:rPr>
            </w:pPr>
            <w:ins w:id="322" w:author="Kevin Gregory" w:date="2021-09-10T10:32:00Z">
              <w:r w:rsidRPr="000E0EE2">
                <w:t>1</w:t>
              </w:r>
            </w:ins>
          </w:p>
        </w:tc>
        <w:tc>
          <w:tcPr>
            <w:tcW w:w="1670" w:type="dxa"/>
            <w:tcMar>
              <w:top w:w="57" w:type="dxa"/>
              <w:bottom w:w="57" w:type="dxa"/>
            </w:tcMar>
            <w:vAlign w:val="center"/>
          </w:tcPr>
          <w:p w14:paraId="593296BD" w14:textId="77777777" w:rsidR="00C87A72" w:rsidRPr="000E0EE2" w:rsidRDefault="00C87A72" w:rsidP="00771797">
            <w:pPr>
              <w:pStyle w:val="Tabletext"/>
              <w:rPr>
                <w:ins w:id="323" w:author="Kevin Gregory" w:date="2021-09-10T10:32:00Z"/>
              </w:rPr>
            </w:pPr>
            <w:ins w:id="324" w:author="Kevin Gregory" w:date="2021-09-10T10:32:00Z">
              <w:r w:rsidRPr="000E0EE2">
                <w:t>The conduct of routine tasks with some supervision</w:t>
              </w:r>
            </w:ins>
          </w:p>
        </w:tc>
        <w:tc>
          <w:tcPr>
            <w:tcW w:w="2977" w:type="dxa"/>
            <w:tcMar>
              <w:top w:w="57" w:type="dxa"/>
              <w:bottom w:w="57" w:type="dxa"/>
            </w:tcMar>
            <w:vAlign w:val="center"/>
          </w:tcPr>
          <w:p w14:paraId="04CDBC1C" w14:textId="77777777" w:rsidR="00C87A72" w:rsidRPr="000E0EE2" w:rsidRDefault="00C87A72" w:rsidP="00771797">
            <w:pPr>
              <w:pStyle w:val="Tabletext"/>
              <w:rPr>
                <w:ins w:id="325" w:author="Kevin Gregory" w:date="2021-09-10T10:32:00Z"/>
              </w:rPr>
            </w:pPr>
            <w:ins w:id="326" w:author="Kevin Gregory" w:date="2021-09-10T10:32:00Z">
              <w:r w:rsidRPr="000E0EE2">
                <w:t xml:space="preserve">A </w:t>
              </w:r>
              <w:r w:rsidRPr="000E0EE2">
                <w:rPr>
                  <w:b/>
                </w:rPr>
                <w:t>basic</w:t>
              </w:r>
              <w:r w:rsidRPr="000E0EE2">
                <w:t xml:space="preserve"> understanding of facts and principles </w:t>
              </w:r>
            </w:ins>
          </w:p>
        </w:tc>
        <w:tc>
          <w:tcPr>
            <w:tcW w:w="3543" w:type="dxa"/>
            <w:tcMar>
              <w:top w:w="57" w:type="dxa"/>
              <w:bottom w:w="57" w:type="dxa"/>
            </w:tcMar>
            <w:vAlign w:val="center"/>
          </w:tcPr>
          <w:p w14:paraId="63B643C7" w14:textId="77777777" w:rsidR="00C87A72" w:rsidRPr="000E0EE2" w:rsidRDefault="00C87A72" w:rsidP="00771797">
            <w:pPr>
              <w:pStyle w:val="Tabletext"/>
              <w:rPr>
                <w:ins w:id="327" w:author="Kevin Gregory" w:date="2021-09-10T10:32:00Z"/>
              </w:rPr>
            </w:pPr>
            <w:ins w:id="328" w:author="Kevin Gregory" w:date="2021-09-10T10:32:00Z">
              <w:r w:rsidRPr="000E0EE2">
                <w:t>First stage in acquiring competency of a complex skill.  Appropriate responses are identified through trial and error</w:t>
              </w:r>
            </w:ins>
          </w:p>
        </w:tc>
      </w:tr>
    </w:tbl>
    <w:p w14:paraId="4249752C" w14:textId="77777777" w:rsidR="00C87A72" w:rsidRDefault="00C87A72" w:rsidP="00CA7D11">
      <w:pPr>
        <w:pStyle w:val="BodyText"/>
      </w:pPr>
    </w:p>
    <w:p w14:paraId="08256B69" w14:textId="069CD355" w:rsidR="00CA7D11" w:rsidRDefault="007A38E3" w:rsidP="00CA7D11">
      <w:pPr>
        <w:pStyle w:val="Heading1"/>
      </w:pPr>
      <w:bookmarkStart w:id="329" w:name="_Toc85186026"/>
      <w:r>
        <w:rPr>
          <w:caps w:val="0"/>
        </w:rPr>
        <w:t>TEACHING MODULES</w:t>
      </w:r>
      <w:bookmarkEnd w:id="329"/>
    </w:p>
    <w:p w14:paraId="6E9DDF5A" w14:textId="1BDD6BC7" w:rsidR="00465491" w:rsidRDefault="00CA7D11" w:rsidP="00CA7D11">
      <w:pPr>
        <w:pStyle w:val="Tablecaption"/>
        <w:jc w:val="center"/>
      </w:pPr>
      <w:bookmarkStart w:id="330" w:name="_Toc322529520"/>
      <w:bookmarkStart w:id="331" w:name="_Toc322529569"/>
      <w:bookmarkStart w:id="332" w:name="_Toc338403764"/>
      <w:bookmarkStart w:id="333" w:name="_Toc85186070"/>
      <w:r w:rsidRPr="00676676">
        <w:t>Table</w:t>
      </w:r>
      <w:r>
        <w:t xml:space="preserve"> of Teaching </w:t>
      </w:r>
      <w:bookmarkEnd w:id="330"/>
      <w:bookmarkEnd w:id="331"/>
      <w:r>
        <w:t>Modules</w:t>
      </w:r>
      <w:bookmarkEnd w:id="332"/>
      <w:bookmarkEnd w:id="333"/>
    </w:p>
    <w:tbl>
      <w:tblPr>
        <w:tblW w:w="8949" w:type="dxa"/>
        <w:jc w:val="center"/>
        <w:tblLayout w:type="fixed"/>
        <w:tblLook w:val="0000" w:firstRow="0" w:lastRow="0" w:firstColumn="0" w:lastColumn="0" w:noHBand="0" w:noVBand="0"/>
      </w:tblPr>
      <w:tblGrid>
        <w:gridCol w:w="3124"/>
        <w:gridCol w:w="1296"/>
        <w:gridCol w:w="4529"/>
      </w:tblGrid>
      <w:tr w:rsidR="00CA7D11" w:rsidRPr="001A35C8" w14:paraId="02FAF0A6" w14:textId="77777777" w:rsidTr="00C51869">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494C7B5" w14:textId="77777777" w:rsidR="00CA7D11" w:rsidRPr="0081138A" w:rsidRDefault="00CA7D11" w:rsidP="00CA7D11">
            <w:pPr>
              <w:pStyle w:val="Tableheading"/>
            </w:pPr>
            <w:r>
              <w:t>Module</w:t>
            </w:r>
            <w:r w:rsidRPr="0081138A">
              <w:t xml:space="preserv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ABE3288" w14:textId="77777777" w:rsidR="00CA7D11" w:rsidRPr="0081138A" w:rsidRDefault="00CA7D11" w:rsidP="00CA7D11">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DA58C0E" w14:textId="77777777" w:rsidR="00CA7D11" w:rsidRPr="0081138A" w:rsidRDefault="00CA7D11" w:rsidP="00CA7D11">
            <w:pPr>
              <w:pStyle w:val="Tableheading"/>
            </w:pPr>
            <w:r w:rsidRPr="0081138A">
              <w:t>Overview</w:t>
            </w:r>
          </w:p>
        </w:tc>
      </w:tr>
      <w:tr w:rsidR="00CA7D11" w:rsidRPr="001A35C8" w14:paraId="31F4D59B" w14:textId="77777777" w:rsidTr="00CA7D11">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FEEB1A5" w14:textId="77777777" w:rsidR="00CA7D11" w:rsidRPr="005A5150" w:rsidRDefault="00CA7D11" w:rsidP="00CA7D11">
            <w:pPr>
              <w:pStyle w:val="Tabletext"/>
            </w:pPr>
            <w:r>
              <w:t>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332200A1" w14:textId="77777777" w:rsidR="00CA7D11" w:rsidRPr="005A5150" w:rsidRDefault="00CA7D11" w:rsidP="00CA7D11">
            <w:pPr>
              <w:pStyle w:val="Tabletext"/>
              <w:jc w:val="center"/>
            </w:pPr>
            <w:r>
              <w:t>1.5</w:t>
            </w:r>
          </w:p>
        </w:tc>
        <w:tc>
          <w:tcPr>
            <w:tcW w:w="4529" w:type="dxa"/>
            <w:tcBorders>
              <w:top w:val="single" w:sz="6" w:space="0" w:color="000000"/>
              <w:left w:val="single" w:sz="4" w:space="0" w:color="000000"/>
              <w:bottom w:val="single" w:sz="4" w:space="0" w:color="000000"/>
              <w:right w:val="single" w:sz="4" w:space="0" w:color="000000"/>
            </w:tcBorders>
          </w:tcPr>
          <w:p w14:paraId="3A7EEA71" w14:textId="77777777" w:rsidR="00CA7D11" w:rsidRPr="001A35C8" w:rsidRDefault="00CA7D11" w:rsidP="00CA7D11">
            <w:pPr>
              <w:pStyle w:val="Tabletext"/>
            </w:pPr>
            <w:r>
              <w:t>This module explains the potential hazards on buoy power systems and how to work safely with them</w:t>
            </w:r>
          </w:p>
        </w:tc>
      </w:tr>
      <w:tr w:rsidR="00CA7D11" w:rsidRPr="001A35C8" w14:paraId="4927FC9B" w14:textId="77777777" w:rsidTr="00CA7D11">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8B36C02" w14:textId="77777777" w:rsidR="00CA7D11" w:rsidRPr="005A5150" w:rsidRDefault="00CA7D11" w:rsidP="00CA7D11">
            <w:pPr>
              <w:pStyle w:val="Tabletext"/>
            </w:pPr>
            <w:r>
              <w:t>Battery types</w:t>
            </w:r>
          </w:p>
        </w:tc>
        <w:tc>
          <w:tcPr>
            <w:tcW w:w="1296" w:type="dxa"/>
            <w:tcBorders>
              <w:top w:val="single" w:sz="4" w:space="0" w:color="000000"/>
              <w:left w:val="single" w:sz="4" w:space="0" w:color="000000"/>
              <w:bottom w:val="single" w:sz="4" w:space="0" w:color="000000"/>
              <w:right w:val="single" w:sz="4" w:space="0" w:color="000000"/>
            </w:tcBorders>
            <w:vAlign w:val="center"/>
          </w:tcPr>
          <w:p w14:paraId="36435441" w14:textId="77777777" w:rsidR="00CA7D11" w:rsidRPr="005A5150" w:rsidRDefault="00CA7D11" w:rsidP="00CA7D11">
            <w:pPr>
              <w:pStyle w:val="Tabletext"/>
              <w:jc w:val="center"/>
            </w:pPr>
            <w:r>
              <w:t>1.5</w:t>
            </w:r>
          </w:p>
        </w:tc>
        <w:tc>
          <w:tcPr>
            <w:tcW w:w="4529" w:type="dxa"/>
            <w:tcBorders>
              <w:top w:val="single" w:sz="4" w:space="0" w:color="000000"/>
              <w:left w:val="single" w:sz="4" w:space="0" w:color="000000"/>
              <w:bottom w:val="single" w:sz="4" w:space="0" w:color="000000"/>
              <w:right w:val="single" w:sz="4" w:space="0" w:color="000000"/>
            </w:tcBorders>
          </w:tcPr>
          <w:p w14:paraId="50041F0C" w14:textId="77777777" w:rsidR="00CA7D11" w:rsidRPr="00EA0429" w:rsidRDefault="00CA7D11" w:rsidP="00CA7D11">
            <w:pPr>
              <w:pStyle w:val="Tabletext"/>
            </w:pPr>
            <w:r>
              <w:t>This module covers the different types of energy storage types suitable for use on buoys</w:t>
            </w:r>
          </w:p>
        </w:tc>
      </w:tr>
      <w:tr w:rsidR="00CA7D11" w:rsidRPr="001A35C8" w14:paraId="25571AE8" w14:textId="77777777" w:rsidTr="00CA7D11">
        <w:trPr>
          <w:trHeight w:val="7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E1299B5" w14:textId="77777777" w:rsidR="00CA7D11" w:rsidRPr="005A5150" w:rsidRDefault="00CA7D11" w:rsidP="00CA7D11">
            <w:pPr>
              <w:pStyle w:val="Tabletext"/>
            </w:pPr>
            <w:r>
              <w:t>Battery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4A9F6E99" w14:textId="77777777" w:rsidR="00CA7D11" w:rsidRPr="005A5150" w:rsidRDefault="00CA7D11" w:rsidP="00CA7D11">
            <w:pPr>
              <w:pStyle w:val="Tabletext"/>
              <w:jc w:val="center"/>
            </w:pPr>
            <w:r>
              <w:t>2.5</w:t>
            </w:r>
          </w:p>
        </w:tc>
        <w:tc>
          <w:tcPr>
            <w:tcW w:w="4529" w:type="dxa"/>
            <w:tcBorders>
              <w:top w:val="single" w:sz="4" w:space="0" w:color="000000"/>
              <w:left w:val="single" w:sz="4" w:space="0" w:color="000000"/>
              <w:bottom w:val="single" w:sz="4" w:space="0" w:color="000000"/>
              <w:right w:val="single" w:sz="4" w:space="0" w:color="000000"/>
            </w:tcBorders>
          </w:tcPr>
          <w:p w14:paraId="6162C61C" w14:textId="5C164A50" w:rsidR="00CA7D11" w:rsidRPr="001A35C8" w:rsidRDefault="00CA7D11" w:rsidP="00CA7D11">
            <w:pPr>
              <w:pStyle w:val="Tabletext"/>
              <w:rPr>
                <w:rFonts w:cs="Arial"/>
              </w:rPr>
            </w:pPr>
            <w:del w:id="334" w:author="Kevin Gregory" w:date="2021-09-10T11:05:00Z">
              <w:r w:rsidDel="00147C61">
                <w:rPr>
                  <w:rFonts w:cs="Arial"/>
                </w:rPr>
                <w:delText>Explains  how</w:delText>
              </w:r>
            </w:del>
            <w:ins w:id="335" w:author="Kevin Gregory" w:date="2021-09-10T11:05:00Z">
              <w:r w:rsidR="00147C61">
                <w:rPr>
                  <w:rFonts w:cs="Arial"/>
                </w:rPr>
                <w:t>Explains how</w:t>
              </w:r>
            </w:ins>
            <w:r>
              <w:rPr>
                <w:rFonts w:cs="Arial"/>
              </w:rPr>
              <w:t xml:space="preserve"> to maintain, operate and dispose of batteries for maximum life and safe disposal</w:t>
            </w:r>
          </w:p>
        </w:tc>
      </w:tr>
      <w:tr w:rsidR="00CA7D11" w:rsidRPr="001A35C8" w14:paraId="029EF324" w14:textId="77777777" w:rsidTr="00CA7D1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9AFFDFE" w14:textId="77777777" w:rsidR="00CA7D11" w:rsidRPr="005A5150" w:rsidRDefault="00CA7D11" w:rsidP="00CA7D11">
            <w:pPr>
              <w:pStyle w:val="Tabletext"/>
            </w:pPr>
            <w:r>
              <w:lastRenderedPageBreak/>
              <w:t>Charging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0FAFA63C" w14:textId="77777777" w:rsidR="00CA7D11" w:rsidRPr="005A5150" w:rsidRDefault="00CA7D11" w:rsidP="00CA7D11">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6088FEAC" w14:textId="77777777" w:rsidR="00CA7D11" w:rsidRPr="005A5150" w:rsidRDefault="00CA7D11" w:rsidP="00CA7D11">
            <w:pPr>
              <w:pStyle w:val="Tabletext"/>
              <w:rPr>
                <w:rFonts w:ascii="Arial" w:hAnsi="Arial" w:cs="Arial"/>
              </w:rPr>
            </w:pPr>
            <w:r w:rsidRPr="00147C61">
              <w:rPr>
                <w:rFonts w:cs="Arial"/>
                <w:rPrChange w:id="336" w:author="Kevin Gregory" w:date="2021-09-10T11:06:00Z">
                  <w:rPr>
                    <w:rFonts w:ascii="Arial" w:hAnsi="Arial" w:cs="Arial"/>
                  </w:rPr>
                </w:rPrChange>
              </w:rPr>
              <w:t>Covers different types of charging methods available and charge regulation</w:t>
            </w:r>
          </w:p>
        </w:tc>
      </w:tr>
      <w:tr w:rsidR="00CA7D11" w:rsidRPr="001A35C8" w14:paraId="5F7C11DA" w14:textId="77777777" w:rsidTr="00CA7D11">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6E259B6" w14:textId="77777777" w:rsidR="00CA7D11" w:rsidRPr="005A5150" w:rsidRDefault="00CA7D11" w:rsidP="00CA7D11">
            <w:pPr>
              <w:pStyle w:val="Tabletext"/>
            </w:pPr>
            <w:r>
              <w:t>General considerations and s</w:t>
            </w:r>
            <w:r w:rsidRPr="005A5150">
              <w:t>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54986659" w14:textId="77777777" w:rsidR="00CA7D11" w:rsidRPr="005A5150" w:rsidRDefault="00CA7D11" w:rsidP="00CA7D11">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59B3CE5" w14:textId="77777777" w:rsidR="00CA7D11" w:rsidRPr="001A35C8" w:rsidRDefault="00CA7D11" w:rsidP="00CA7D11">
            <w:pPr>
              <w:pStyle w:val="Tabletext"/>
              <w:rPr>
                <w:rFonts w:cs="Arial"/>
              </w:rPr>
            </w:pPr>
            <w:r>
              <w:rPr>
                <w:rFonts w:cs="Arial"/>
              </w:rPr>
              <w:t>Covers general items of battery installation and operation before a site visit to consolidate knowledge gained on the course in a practical manner</w:t>
            </w:r>
          </w:p>
        </w:tc>
      </w:tr>
      <w:tr w:rsidR="00CA7D11" w:rsidRPr="001A35C8" w14:paraId="6226B288" w14:textId="77777777" w:rsidTr="00CA7D1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5C5D15B" w14:textId="77777777" w:rsidR="00CA7D11" w:rsidRPr="005A5150" w:rsidRDefault="00CA7D11" w:rsidP="00CA7D11">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0FD5EE3" w14:textId="77777777" w:rsidR="00CA7D11" w:rsidRPr="005A5150" w:rsidRDefault="00CA7D11" w:rsidP="00CA7D11">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132DE13E" w14:textId="77777777" w:rsidR="00CA7D11" w:rsidRPr="005A5150" w:rsidRDefault="00CA7D11" w:rsidP="00CA7D11">
            <w:pPr>
              <w:pStyle w:val="Tabletext"/>
              <w:rPr>
                <w:color w:val="auto"/>
              </w:rPr>
            </w:pPr>
          </w:p>
        </w:tc>
      </w:tr>
      <w:tr w:rsidR="00CA7D11" w:rsidRPr="001A35C8" w14:paraId="3B964089" w14:textId="77777777" w:rsidTr="00CA7D1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19BFACB" w14:textId="22A77848" w:rsidR="00CA7D11" w:rsidRPr="005A5150" w:rsidRDefault="00CA7D11" w:rsidP="00CA7D11">
            <w:pPr>
              <w:pStyle w:val="Tabletext"/>
            </w:pPr>
            <w:r>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7F0DE6A" w14:textId="77777777" w:rsidR="00CA7D11" w:rsidRPr="005A5150" w:rsidRDefault="00CA7D11" w:rsidP="00CA7D11">
            <w:pPr>
              <w:pStyle w:val="Tabletext"/>
              <w:jc w:val="center"/>
              <w:rPr>
                <w:b/>
              </w:rPr>
            </w:pPr>
            <w:r>
              <w:rPr>
                <w:b/>
              </w:rPr>
              <w:t>10.5</w:t>
            </w:r>
          </w:p>
        </w:tc>
        <w:tc>
          <w:tcPr>
            <w:tcW w:w="4529" w:type="dxa"/>
            <w:tcBorders>
              <w:top w:val="single" w:sz="4" w:space="0" w:color="000000"/>
              <w:left w:val="single" w:sz="4" w:space="0" w:color="000000"/>
              <w:bottom w:val="single" w:sz="6" w:space="0" w:color="000000"/>
              <w:right w:val="single" w:sz="4" w:space="0" w:color="000000"/>
            </w:tcBorders>
          </w:tcPr>
          <w:p w14:paraId="4E9169D7" w14:textId="561F0E1D" w:rsidR="00CA7D11" w:rsidRPr="00DC6B9E" w:rsidRDefault="007A38E3" w:rsidP="00CA7D11">
            <w:pPr>
              <w:pStyle w:val="Tabletext"/>
              <w:rPr>
                <w:color w:val="auto"/>
              </w:rPr>
            </w:pPr>
            <w:r w:rsidRPr="00DC6B9E">
              <w:rPr>
                <w:color w:val="auto"/>
              </w:rPr>
              <w:t>2</w:t>
            </w:r>
            <w:r w:rsidR="00CA7D11" w:rsidRPr="00DC6B9E">
              <w:rPr>
                <w:color w:val="auto"/>
              </w:rPr>
              <w:t xml:space="preserve"> day</w:t>
            </w:r>
            <w:r w:rsidR="00DC6B9E" w:rsidRPr="00DC6B9E">
              <w:rPr>
                <w:color w:val="auto"/>
              </w:rPr>
              <w:t xml:space="preserve"> course</w:t>
            </w:r>
          </w:p>
        </w:tc>
      </w:tr>
    </w:tbl>
    <w:p w14:paraId="187C7C13" w14:textId="77777777" w:rsidR="00CA7D11" w:rsidRPr="00CA7D11" w:rsidRDefault="00CA7D11" w:rsidP="00CA7D11">
      <w:pPr>
        <w:pStyle w:val="BodyText"/>
        <w:jc w:val="center"/>
      </w:pPr>
    </w:p>
    <w:p w14:paraId="218443ED" w14:textId="77777777" w:rsidR="00CA7D11" w:rsidRDefault="00CA7D11">
      <w:pPr>
        <w:spacing w:after="200" w:line="276" w:lineRule="auto"/>
        <w:rPr>
          <w:rFonts w:asciiTheme="majorHAnsi" w:eastAsiaTheme="majorEastAsia" w:hAnsiTheme="majorHAnsi" w:cstheme="majorBidi"/>
          <w:b/>
          <w:bCs/>
          <w:caps/>
          <w:color w:val="00AFAA"/>
          <w:sz w:val="28"/>
          <w:szCs w:val="24"/>
        </w:rPr>
      </w:pPr>
      <w:r>
        <w:br w:type="page"/>
      </w:r>
    </w:p>
    <w:p w14:paraId="73979A9F" w14:textId="7117BCF1" w:rsidR="00CA7D11" w:rsidRDefault="007A38E3" w:rsidP="00CA7D11">
      <w:pPr>
        <w:pStyle w:val="Heading1"/>
      </w:pPr>
      <w:bookmarkStart w:id="337" w:name="_Toc85186027"/>
      <w:r>
        <w:rPr>
          <w:caps w:val="0"/>
        </w:rPr>
        <w:lastRenderedPageBreak/>
        <w:t>SPECIFIC COURSE RELATED TEACHING AIDS</w:t>
      </w:r>
      <w:bookmarkEnd w:id="337"/>
    </w:p>
    <w:p w14:paraId="003C5A56" w14:textId="77777777" w:rsidR="00CA7D11" w:rsidRPr="00CA7D11" w:rsidRDefault="00CA7D11" w:rsidP="00CA7D11">
      <w:pPr>
        <w:pStyle w:val="Heading1separatationline"/>
      </w:pPr>
    </w:p>
    <w:p w14:paraId="1A13C152" w14:textId="00C13967" w:rsidR="00CA7D11" w:rsidDel="00147C61" w:rsidRDefault="00CA7D11" w:rsidP="00C51869">
      <w:pPr>
        <w:pStyle w:val="List1"/>
        <w:rPr>
          <w:del w:id="338" w:author="Kevin Gregory" w:date="2021-09-10T11:07:00Z"/>
        </w:rPr>
      </w:pPr>
      <w:del w:id="339" w:author="Kevin Gregory" w:date="2021-09-10T11:07:00Z">
        <w:r w:rsidDel="00147C61">
          <w:delText>This course involves classroom instruction and a practical in a work area. Classrooms should be equipped with blackboards, whiteboards, and overhead projectors to enable presentation of the subject matter.</w:delText>
        </w:r>
      </w:del>
    </w:p>
    <w:p w14:paraId="02EC2E80" w14:textId="77C1357D" w:rsidR="00CA7D11" w:rsidRDefault="00147C61">
      <w:pPr>
        <w:pStyle w:val="List1"/>
        <w:numPr>
          <w:ilvl w:val="0"/>
          <w:numId w:val="0"/>
        </w:numPr>
        <w:pPrChange w:id="340" w:author="Kevin Gregory" w:date="2021-09-10T11:07:00Z">
          <w:pPr>
            <w:pStyle w:val="List1"/>
          </w:pPr>
        </w:pPrChange>
      </w:pPr>
      <w:ins w:id="341" w:author="Kevin Gregory" w:date="2021-09-10T11:07:00Z">
        <w:r w:rsidRPr="00325108">
          <w:t xml:space="preserve">This course involves both classroom instruction and a visit to a buoy refurbishment facility. Classrooms should be equipped with </w:t>
        </w:r>
        <w:r>
          <w:t>appropriate teaching aids</w:t>
        </w:r>
        <w:r w:rsidRPr="00325108">
          <w:t xml:space="preserve"> to enable presentation of the subject matter.</w:t>
        </w:r>
        <w:r>
          <w:t xml:space="preserve"> </w:t>
        </w:r>
      </w:ins>
      <w:r w:rsidR="00CA7D11">
        <w:t>Trainees should have access to the types of equipment that they will be ex</w:t>
      </w:r>
      <w:r w:rsidR="00C51869">
        <w:t>pected to work with on the job.</w:t>
      </w:r>
    </w:p>
    <w:p w14:paraId="39C09175" w14:textId="5C33BD7B" w:rsidR="00CA7D11" w:rsidRDefault="007A38E3" w:rsidP="00CA7D11">
      <w:pPr>
        <w:pStyle w:val="Heading1"/>
      </w:pPr>
      <w:bookmarkStart w:id="342" w:name="_Toc85186028"/>
      <w:r>
        <w:rPr>
          <w:caps w:val="0"/>
        </w:rPr>
        <w:t>ACRONYMS</w:t>
      </w:r>
      <w:bookmarkEnd w:id="342"/>
    </w:p>
    <w:p w14:paraId="6A2EAD84" w14:textId="77777777" w:rsidR="00CA7D11" w:rsidRDefault="00CA7D11" w:rsidP="00CA7D11">
      <w:pPr>
        <w:pStyle w:val="Heading1separatationline"/>
      </w:pPr>
    </w:p>
    <w:p w14:paraId="2EEA0049" w14:textId="6219C3C3" w:rsidR="00E67808" w:rsidRDefault="00E67808" w:rsidP="00E67808">
      <w:pPr>
        <w:pStyle w:val="BodyText"/>
      </w:pPr>
      <w:r w:rsidRPr="003322BB">
        <w:t>To assist in the use of this model course, the following acronyms have been used:</w:t>
      </w:r>
    </w:p>
    <w:p w14:paraId="2E5F1CCD" w14:textId="1E10B8EF" w:rsidR="00C51869" w:rsidRPr="007B33EB" w:rsidRDefault="00C51869" w:rsidP="00521F74">
      <w:pPr>
        <w:pStyle w:val="Acronym"/>
      </w:pPr>
      <w:r w:rsidRPr="007B33EB">
        <w:t>AtoN</w:t>
      </w:r>
      <w:r w:rsidRPr="007B33EB">
        <w:tab/>
        <w:t>Aid(s) to Navigation</w:t>
      </w:r>
    </w:p>
    <w:p w14:paraId="11E0AE5B" w14:textId="77777777" w:rsidR="00C51869" w:rsidRPr="007B33EB" w:rsidRDefault="00C51869" w:rsidP="00C51869">
      <w:pPr>
        <w:pStyle w:val="Acronym"/>
      </w:pPr>
      <w:r w:rsidRPr="007B33EB">
        <w:t>IALA</w:t>
      </w:r>
      <w:r w:rsidRPr="007B33EB">
        <w:tab/>
        <w:t>International Association of Marine Aids to Navigation and Lighthouse Authorities</w:t>
      </w:r>
    </w:p>
    <w:p w14:paraId="738D9047" w14:textId="4F6B21AA" w:rsidR="00C51869" w:rsidRPr="007B33EB" w:rsidDel="00C87A72" w:rsidRDefault="00C51869" w:rsidP="00C51869">
      <w:pPr>
        <w:pStyle w:val="Acronym"/>
        <w:rPr>
          <w:del w:id="343" w:author="Kevin Gregory" w:date="2021-09-10T10:30:00Z"/>
        </w:rPr>
      </w:pPr>
      <w:del w:id="344" w:author="Kevin Gregory" w:date="2021-09-10T10:30:00Z">
        <w:r w:rsidRPr="007B33EB" w:rsidDel="00C87A72">
          <w:delText>L</w:delText>
        </w:r>
        <w:r w:rsidRPr="007B33EB" w:rsidDel="00C87A72">
          <w:tab/>
          <w:delText>Level</w:delText>
        </w:r>
        <w:r w:rsidR="008A5703" w:rsidRPr="007B33EB" w:rsidDel="00C87A72">
          <w:delText xml:space="preserve"> (training)</w:delText>
        </w:r>
      </w:del>
    </w:p>
    <w:p w14:paraId="15F04D1B" w14:textId="46B59CA4" w:rsidR="007B33EB" w:rsidRPr="007B33EB" w:rsidRDefault="007B33EB" w:rsidP="00C51869">
      <w:pPr>
        <w:pStyle w:val="Acronym"/>
      </w:pPr>
      <w:r w:rsidRPr="007B33EB">
        <w:t>N</w:t>
      </w:r>
      <w:r w:rsidR="00837333">
        <w:t>iC</w:t>
      </w:r>
      <w:r w:rsidRPr="007B33EB">
        <w:t>d</w:t>
      </w:r>
      <w:r w:rsidRPr="007B33EB">
        <w:tab/>
      </w:r>
      <w:r w:rsidR="00521F74" w:rsidRPr="002B6385">
        <w:t>Nickel Cadmium</w:t>
      </w:r>
    </w:p>
    <w:p w14:paraId="0EDB6520" w14:textId="3BFC8D84" w:rsidR="007B33EB" w:rsidRPr="007B33EB" w:rsidRDefault="007B33EB" w:rsidP="00C51869">
      <w:pPr>
        <w:pStyle w:val="Acronym"/>
      </w:pPr>
      <w:r w:rsidRPr="007B33EB">
        <w:t>NiMH</w:t>
      </w:r>
      <w:r w:rsidRPr="007B33EB">
        <w:tab/>
      </w:r>
      <w:r w:rsidR="00521F74" w:rsidRPr="00530C3F">
        <w:t>Nickel Metal Hydride</w:t>
      </w:r>
    </w:p>
    <w:p w14:paraId="074470B1" w14:textId="0F43293B" w:rsidR="007B33EB" w:rsidRPr="007B33EB" w:rsidRDefault="007B33EB" w:rsidP="00C51869">
      <w:pPr>
        <w:pStyle w:val="Acronym"/>
      </w:pPr>
      <w:r w:rsidRPr="007B33EB">
        <w:t>PV</w:t>
      </w:r>
      <w:r w:rsidRPr="007B33EB">
        <w:tab/>
        <w:t>Photovoltaic(s)</w:t>
      </w:r>
    </w:p>
    <w:p w14:paraId="138EAC6B" w14:textId="77777777" w:rsidR="00C51869" w:rsidRPr="007B33EB" w:rsidRDefault="00C51869" w:rsidP="00C51869">
      <w:pPr>
        <w:pStyle w:val="Acronym"/>
      </w:pPr>
      <w:r w:rsidRPr="007B33EB">
        <w:t>SOLAS</w:t>
      </w:r>
      <w:r w:rsidRPr="007B33EB">
        <w:tab/>
      </w:r>
      <w:r w:rsidRPr="007B33EB">
        <w:rPr>
          <w:rFonts w:cs="Arial"/>
          <w:bCs/>
          <w:color w:val="000000" w:themeColor="text1"/>
        </w:rPr>
        <w:t>International Convention for the Safety of Life at Sea, 1974 (as amended)</w:t>
      </w:r>
    </w:p>
    <w:p w14:paraId="45559DB5" w14:textId="637939FE" w:rsidR="001937F1" w:rsidRPr="001937F1" w:rsidRDefault="00C51869" w:rsidP="00C51869">
      <w:pPr>
        <w:pStyle w:val="Acronym"/>
      </w:pPr>
      <w:r w:rsidRPr="007B33EB">
        <w:t>WWA</w:t>
      </w:r>
      <w:r w:rsidRPr="003322BB">
        <w:tab/>
        <w:t>World Wide Academy</w:t>
      </w:r>
    </w:p>
    <w:p w14:paraId="715B822E" w14:textId="37B1ECAF" w:rsidR="00B41B1B" w:rsidRDefault="007A38E3" w:rsidP="00B41B1B">
      <w:pPr>
        <w:pStyle w:val="Heading1"/>
      </w:pPr>
      <w:bookmarkStart w:id="345" w:name="_Toc449012679"/>
      <w:bookmarkStart w:id="346" w:name="_Toc85186029"/>
      <w:r>
        <w:rPr>
          <w:caps w:val="0"/>
        </w:rPr>
        <w:t>DEFINITIONS</w:t>
      </w:r>
      <w:bookmarkEnd w:id="345"/>
      <w:bookmarkEnd w:id="346"/>
    </w:p>
    <w:p w14:paraId="5E9E0390" w14:textId="77777777" w:rsidR="00B41B1B" w:rsidRDefault="00B41B1B" w:rsidP="00B41B1B">
      <w:pPr>
        <w:pStyle w:val="Heading1separatationline"/>
      </w:pPr>
    </w:p>
    <w:p w14:paraId="7299FB41" w14:textId="120FA137" w:rsidR="00B41B1B" w:rsidRPr="00B41B1B" w:rsidRDefault="00B41B1B" w:rsidP="00B41B1B">
      <w:pPr>
        <w:pStyle w:val="BodyText"/>
      </w:pPr>
      <w:r w:rsidRPr="00EE7D9E">
        <w:rPr>
          <w:lang w:val="en-US"/>
        </w:rPr>
        <w:t xml:space="preserve">The definition of terms used in this </w:t>
      </w:r>
      <w:del w:id="347" w:author="Kevin Gregory" w:date="2021-09-10T11:08:00Z">
        <w:r w:rsidRPr="00EE7D9E" w:rsidDel="00147C61">
          <w:rPr>
            <w:lang w:val="en-US"/>
          </w:rPr>
          <w:delText xml:space="preserve">Guideline </w:delText>
        </w:r>
      </w:del>
      <w:ins w:id="348" w:author="Kevin Gregory" w:date="2021-09-10T11:08:00Z">
        <w:r w:rsidR="00147C61">
          <w:rPr>
            <w:lang w:val="en-US"/>
          </w:rPr>
          <w:t>Model Course</w:t>
        </w:r>
        <w:r w:rsidR="00147C61" w:rsidRPr="00EE7D9E">
          <w:rPr>
            <w:lang w:val="en-US"/>
          </w:rPr>
          <w:t xml:space="preserve"> </w:t>
        </w:r>
      </w:ins>
      <w:r w:rsidRPr="00EE7D9E">
        <w:rPr>
          <w:lang w:val="en-US"/>
        </w:rPr>
        <w:t xml:space="preserve">can be found in the International Dictionary of Marine Aids to Navigation (IALA Dictionary) at </w:t>
      </w:r>
      <w:hyperlink r:id="rId22" w:history="1">
        <w:r w:rsidRPr="00EE7D9E">
          <w:rPr>
            <w:rStyle w:val="Hyperlink"/>
            <w:lang w:val="en-US"/>
          </w:rPr>
          <w:t>http://www.iala-aism.org/wiki/dictionary</w:t>
        </w:r>
      </w:hyperlink>
    </w:p>
    <w:p w14:paraId="2B990EBF" w14:textId="54C02330" w:rsidR="00CA7D11" w:rsidRDefault="007A38E3" w:rsidP="001937F1">
      <w:pPr>
        <w:pStyle w:val="Heading1"/>
      </w:pPr>
      <w:bookmarkStart w:id="349" w:name="_Toc85186030"/>
      <w:r>
        <w:rPr>
          <w:caps w:val="0"/>
        </w:rPr>
        <w:t>REFERENCES</w:t>
      </w:r>
      <w:bookmarkEnd w:id="349"/>
    </w:p>
    <w:p w14:paraId="2E47C3D5" w14:textId="77777777" w:rsidR="001937F1" w:rsidRPr="001937F1" w:rsidRDefault="001937F1" w:rsidP="001937F1">
      <w:pPr>
        <w:pStyle w:val="Heading1separatationline"/>
      </w:pPr>
    </w:p>
    <w:p w14:paraId="29D78CAE" w14:textId="77777777" w:rsidR="00CA7D11" w:rsidRDefault="00CA7D11" w:rsidP="00CA7D11">
      <w:pPr>
        <w:pStyle w:val="BodyText"/>
      </w:pPr>
      <w:r>
        <w:t>In addition to any specific references required by the Competent Authority, the following material is relevant to this course:</w:t>
      </w:r>
    </w:p>
    <w:p w14:paraId="4D3CBA24" w14:textId="26E849BB" w:rsidR="00CA7D11" w:rsidRPr="008A114A" w:rsidRDefault="00CA7D11" w:rsidP="008A5703">
      <w:pPr>
        <w:pStyle w:val="List1"/>
        <w:numPr>
          <w:ilvl w:val="0"/>
          <w:numId w:val="23"/>
        </w:numPr>
        <w:rPr>
          <w:highlight w:val="yellow"/>
          <w:rPrChange w:id="350" w:author="Kevin Gregory" w:date="2021-10-15T10:28:00Z">
            <w:rPr/>
          </w:rPrChange>
        </w:rPr>
      </w:pPr>
      <w:r w:rsidRPr="008A114A">
        <w:rPr>
          <w:highlight w:val="yellow"/>
          <w:rPrChange w:id="351" w:author="Kevin Gregory" w:date="2021-10-15T10:28:00Z">
            <w:rPr/>
          </w:rPrChange>
        </w:rPr>
        <w:t xml:space="preserve">IALA Guideline </w:t>
      </w:r>
      <w:ins w:id="352" w:author="Kevin Gregory" w:date="2021-10-15T10:28:00Z">
        <w:r w:rsidR="008A114A">
          <w:rPr>
            <w:highlight w:val="yellow"/>
          </w:rPr>
          <w:t>G</w:t>
        </w:r>
      </w:ins>
      <w:r w:rsidRPr="008A114A">
        <w:rPr>
          <w:highlight w:val="yellow"/>
          <w:rPrChange w:id="353" w:author="Kevin Gregory" w:date="2021-10-15T10:28:00Z">
            <w:rPr/>
          </w:rPrChange>
        </w:rPr>
        <w:t>1067</w:t>
      </w:r>
      <w:r w:rsidR="00837333" w:rsidRPr="008A114A">
        <w:rPr>
          <w:highlight w:val="yellow"/>
          <w:rPrChange w:id="354" w:author="Kevin Gregory" w:date="2021-10-15T10:28:00Z">
            <w:rPr/>
          </w:rPrChange>
        </w:rPr>
        <w:t>-0</w:t>
      </w:r>
      <w:r w:rsidR="006B0FFF" w:rsidRPr="008A114A">
        <w:rPr>
          <w:highlight w:val="yellow"/>
          <w:rPrChange w:id="355" w:author="Kevin Gregory" w:date="2021-10-15T10:28:00Z">
            <w:rPr/>
          </w:rPrChange>
        </w:rPr>
        <w:t xml:space="preserve"> </w:t>
      </w:r>
      <w:r w:rsidR="003C2348" w:rsidRPr="008A114A">
        <w:rPr>
          <w:rFonts w:cs="Arial"/>
          <w:sz w:val="20"/>
          <w:highlight w:val="yellow"/>
          <w:rPrChange w:id="356" w:author="Kevin Gregory" w:date="2021-10-15T10:28:00Z">
            <w:rPr>
              <w:rFonts w:cs="Arial"/>
              <w:sz w:val="20"/>
            </w:rPr>
          </w:rPrChange>
        </w:rPr>
        <w:t>on Selection of Power Systems for Aids to Navigation and Associated Equipment</w:t>
      </w:r>
    </w:p>
    <w:p w14:paraId="03410FB6" w14:textId="2DCEEB58" w:rsidR="00837333" w:rsidRPr="008A114A" w:rsidRDefault="00837333" w:rsidP="008A5703">
      <w:pPr>
        <w:pStyle w:val="List1"/>
        <w:numPr>
          <w:ilvl w:val="0"/>
          <w:numId w:val="23"/>
        </w:numPr>
        <w:rPr>
          <w:highlight w:val="yellow"/>
          <w:rPrChange w:id="357" w:author="Kevin Gregory" w:date="2021-10-15T10:28:00Z">
            <w:rPr/>
          </w:rPrChange>
        </w:rPr>
      </w:pPr>
      <w:r w:rsidRPr="008A114A">
        <w:rPr>
          <w:highlight w:val="yellow"/>
          <w:rPrChange w:id="358" w:author="Kevin Gregory" w:date="2021-10-15T10:28:00Z">
            <w:rPr/>
          </w:rPrChange>
        </w:rPr>
        <w:t xml:space="preserve">IALA Guideline </w:t>
      </w:r>
      <w:ins w:id="359" w:author="Kevin Gregory" w:date="2021-10-15T10:28:00Z">
        <w:r w:rsidR="008A114A">
          <w:rPr>
            <w:highlight w:val="yellow"/>
          </w:rPr>
          <w:t>G</w:t>
        </w:r>
      </w:ins>
      <w:r w:rsidRPr="008A114A">
        <w:rPr>
          <w:highlight w:val="yellow"/>
          <w:rPrChange w:id="360" w:author="Kevin Gregory" w:date="2021-10-15T10:28:00Z">
            <w:rPr/>
          </w:rPrChange>
        </w:rPr>
        <w:t>1067-1</w:t>
      </w:r>
      <w:r w:rsidR="003C2348" w:rsidRPr="008A114A">
        <w:rPr>
          <w:highlight w:val="yellow"/>
          <w:rPrChange w:id="361" w:author="Kevin Gregory" w:date="2021-10-15T10:28:00Z">
            <w:rPr/>
          </w:rPrChange>
        </w:rPr>
        <w:t xml:space="preserve"> o</w:t>
      </w:r>
      <w:r w:rsidR="003C2348" w:rsidRPr="008A114A">
        <w:rPr>
          <w:rFonts w:cs="Arial"/>
          <w:sz w:val="20"/>
          <w:highlight w:val="yellow"/>
          <w:rPrChange w:id="362" w:author="Kevin Gregory" w:date="2021-10-15T10:28:00Z">
            <w:rPr>
              <w:rFonts w:cs="Arial"/>
              <w:sz w:val="20"/>
            </w:rPr>
          </w:rPrChange>
        </w:rPr>
        <w:t>n Total Electrical Loads of Aids to Navigation</w:t>
      </w:r>
    </w:p>
    <w:p w14:paraId="3144F82F" w14:textId="26A920FB" w:rsidR="00837333" w:rsidRPr="008A114A" w:rsidRDefault="00837333" w:rsidP="008A5703">
      <w:pPr>
        <w:pStyle w:val="List1"/>
        <w:numPr>
          <w:ilvl w:val="0"/>
          <w:numId w:val="23"/>
        </w:numPr>
        <w:rPr>
          <w:highlight w:val="yellow"/>
          <w:rPrChange w:id="363" w:author="Kevin Gregory" w:date="2021-10-15T10:28:00Z">
            <w:rPr/>
          </w:rPrChange>
        </w:rPr>
      </w:pPr>
      <w:r w:rsidRPr="008A114A">
        <w:rPr>
          <w:highlight w:val="yellow"/>
          <w:rPrChange w:id="364" w:author="Kevin Gregory" w:date="2021-10-15T10:28:00Z">
            <w:rPr/>
          </w:rPrChange>
        </w:rPr>
        <w:t xml:space="preserve">IALA Guideline </w:t>
      </w:r>
      <w:ins w:id="365" w:author="Kevin Gregory" w:date="2021-10-15T10:29:00Z">
        <w:r w:rsidR="008A114A">
          <w:rPr>
            <w:highlight w:val="yellow"/>
          </w:rPr>
          <w:t>G</w:t>
        </w:r>
      </w:ins>
      <w:r w:rsidRPr="008A114A">
        <w:rPr>
          <w:highlight w:val="yellow"/>
          <w:rPrChange w:id="366" w:author="Kevin Gregory" w:date="2021-10-15T10:28:00Z">
            <w:rPr/>
          </w:rPrChange>
        </w:rPr>
        <w:t>1067-2 on</w:t>
      </w:r>
      <w:r w:rsidR="003C2348" w:rsidRPr="008A114A">
        <w:rPr>
          <w:rFonts w:cs="Arial"/>
          <w:sz w:val="20"/>
          <w:highlight w:val="yellow"/>
          <w:rPrChange w:id="367" w:author="Kevin Gregory" w:date="2021-10-15T10:28:00Z">
            <w:rPr>
              <w:rFonts w:cs="Arial"/>
              <w:sz w:val="20"/>
            </w:rPr>
          </w:rPrChange>
        </w:rPr>
        <w:t xml:space="preserve"> Power Sources</w:t>
      </w:r>
    </w:p>
    <w:p w14:paraId="07930F56" w14:textId="6C91EB70" w:rsidR="00837333" w:rsidRPr="008A114A" w:rsidRDefault="00837333" w:rsidP="00837333">
      <w:pPr>
        <w:pStyle w:val="List1"/>
        <w:numPr>
          <w:ilvl w:val="0"/>
          <w:numId w:val="23"/>
        </w:numPr>
        <w:rPr>
          <w:highlight w:val="yellow"/>
          <w:rPrChange w:id="368" w:author="Kevin Gregory" w:date="2021-10-15T10:28:00Z">
            <w:rPr/>
          </w:rPrChange>
        </w:rPr>
      </w:pPr>
      <w:r w:rsidRPr="008A114A">
        <w:rPr>
          <w:highlight w:val="yellow"/>
          <w:rPrChange w:id="369" w:author="Kevin Gregory" w:date="2021-10-15T10:28:00Z">
            <w:rPr/>
          </w:rPrChange>
        </w:rPr>
        <w:t xml:space="preserve">IALA Guideline </w:t>
      </w:r>
      <w:ins w:id="370" w:author="Kevin Gregory" w:date="2021-10-15T10:29:00Z">
        <w:r w:rsidR="008A114A">
          <w:rPr>
            <w:highlight w:val="yellow"/>
          </w:rPr>
          <w:t>G</w:t>
        </w:r>
      </w:ins>
      <w:r w:rsidRPr="008A114A">
        <w:rPr>
          <w:highlight w:val="yellow"/>
          <w:rPrChange w:id="371" w:author="Kevin Gregory" w:date="2021-10-15T10:28:00Z">
            <w:rPr/>
          </w:rPrChange>
        </w:rPr>
        <w:t>1067-3 on</w:t>
      </w:r>
      <w:r w:rsidR="003C2348" w:rsidRPr="008A114A">
        <w:rPr>
          <w:rFonts w:cs="Arial"/>
          <w:sz w:val="20"/>
          <w:highlight w:val="yellow"/>
          <w:rPrChange w:id="372" w:author="Kevin Gregory" w:date="2021-10-15T10:28:00Z">
            <w:rPr>
              <w:rFonts w:cs="Arial"/>
              <w:sz w:val="20"/>
            </w:rPr>
          </w:rPrChange>
        </w:rPr>
        <w:t xml:space="preserve"> Electrical Energy Storage for Aids to Navigation</w:t>
      </w:r>
    </w:p>
    <w:p w14:paraId="2DBDC322" w14:textId="4E3988A6" w:rsidR="00CA7D11" w:rsidRDefault="00CA7D11" w:rsidP="00C51869">
      <w:pPr>
        <w:pStyle w:val="List1"/>
      </w:pPr>
      <w:r>
        <w:t>Technical documentation from equipment manufacturers</w:t>
      </w:r>
      <w:r w:rsidR="00FE05BD">
        <w:t>.</w:t>
      </w:r>
    </w:p>
    <w:p w14:paraId="63F3B0D6" w14:textId="77777777" w:rsidR="00CA7D11" w:rsidRDefault="00CA7D11" w:rsidP="00CA7D11">
      <w:pPr>
        <w:pStyle w:val="BodyText"/>
      </w:pPr>
    </w:p>
    <w:p w14:paraId="12CA3D3D" w14:textId="77777777" w:rsidR="001937F1" w:rsidRDefault="001937F1">
      <w:pPr>
        <w:spacing w:after="200" w:line="276" w:lineRule="auto"/>
        <w:rPr>
          <w:sz w:val="22"/>
        </w:rPr>
      </w:pPr>
      <w:r>
        <w:br w:type="page"/>
      </w:r>
    </w:p>
    <w:p w14:paraId="16D3F882" w14:textId="035C9B9B" w:rsidR="00CA7D11" w:rsidRDefault="00CA7D11" w:rsidP="001937F1">
      <w:pPr>
        <w:pStyle w:val="Part"/>
      </w:pPr>
      <w:r>
        <w:lastRenderedPageBreak/>
        <w:t xml:space="preserve"> </w:t>
      </w:r>
      <w:bookmarkStart w:id="373" w:name="_Toc85186031"/>
      <w:r>
        <w:t>– COURSE MODULES</w:t>
      </w:r>
      <w:bookmarkEnd w:id="373"/>
    </w:p>
    <w:p w14:paraId="5CF142E1" w14:textId="3A3BDBA6" w:rsidR="00CA7D11" w:rsidRDefault="00817FCB" w:rsidP="008A5703">
      <w:pPr>
        <w:pStyle w:val="Heading1"/>
        <w:numPr>
          <w:ilvl w:val="0"/>
          <w:numId w:val="22"/>
        </w:numPr>
      </w:pPr>
      <w:bookmarkStart w:id="374" w:name="_Toc85186032"/>
      <w:r>
        <w:rPr>
          <w:caps w:val="0"/>
        </w:rPr>
        <w:t>MODULE 1 – SAFETY</w:t>
      </w:r>
      <w:bookmarkEnd w:id="374"/>
    </w:p>
    <w:p w14:paraId="01CED570" w14:textId="77777777" w:rsidR="001937F1" w:rsidRPr="001937F1" w:rsidRDefault="001937F1" w:rsidP="001937F1">
      <w:pPr>
        <w:pStyle w:val="Heading1separatationline"/>
      </w:pPr>
    </w:p>
    <w:p w14:paraId="2E9F9FA9" w14:textId="2FED7A7D" w:rsidR="00CA7D11" w:rsidRDefault="001937F1" w:rsidP="001937F1">
      <w:pPr>
        <w:pStyle w:val="Heading2"/>
      </w:pPr>
      <w:bookmarkStart w:id="375" w:name="_Toc85186033"/>
      <w:r>
        <w:t>Scope</w:t>
      </w:r>
      <w:bookmarkEnd w:id="375"/>
    </w:p>
    <w:p w14:paraId="5E2AEDB1" w14:textId="77777777" w:rsidR="001937F1" w:rsidRPr="001937F1" w:rsidRDefault="001937F1" w:rsidP="001937F1">
      <w:pPr>
        <w:pStyle w:val="Heading2separationline"/>
      </w:pPr>
    </w:p>
    <w:p w14:paraId="3CBCDBC7" w14:textId="77777777" w:rsidR="00CA7D11" w:rsidRDefault="00CA7D11" w:rsidP="00CA7D11">
      <w:pPr>
        <w:pStyle w:val="BodyText"/>
      </w:pPr>
      <w:r>
        <w:t>This module explains the potential hazards on buoy power systems and how to work safely with them.</w:t>
      </w:r>
    </w:p>
    <w:p w14:paraId="344842C7" w14:textId="4480E96C" w:rsidR="00CA7D11" w:rsidRDefault="00CA7D11" w:rsidP="001937F1">
      <w:pPr>
        <w:pStyle w:val="Heading2"/>
      </w:pPr>
      <w:bookmarkStart w:id="376" w:name="_Toc85186034"/>
      <w:r>
        <w:t>Learning Objective</w:t>
      </w:r>
      <w:bookmarkEnd w:id="376"/>
    </w:p>
    <w:p w14:paraId="2087B02C" w14:textId="77777777" w:rsidR="001937F1" w:rsidRPr="001937F1" w:rsidRDefault="001937F1" w:rsidP="001937F1">
      <w:pPr>
        <w:pStyle w:val="Heading2separationline"/>
      </w:pPr>
    </w:p>
    <w:p w14:paraId="53368BD5" w14:textId="77777777" w:rsidR="00CA7D11" w:rsidRDefault="00CA7D11" w:rsidP="00CA7D11">
      <w:pPr>
        <w:pStyle w:val="BodyText"/>
      </w:pPr>
      <w:r>
        <w:t xml:space="preserve">To gain a </w:t>
      </w:r>
      <w:r w:rsidRPr="00147C61">
        <w:rPr>
          <w:bCs/>
          <w:rPrChange w:id="377" w:author="Kevin Gregory" w:date="2021-09-10T11:08:00Z">
            <w:rPr>
              <w:b/>
            </w:rPr>
          </w:rPrChange>
        </w:rPr>
        <w:t>basic</w:t>
      </w:r>
      <w:r>
        <w:t xml:space="preserve"> understanding of how to work on buoy power sources in a safe manner.</w:t>
      </w:r>
    </w:p>
    <w:p w14:paraId="6E9F456A" w14:textId="107E5CF5" w:rsidR="00CA7D11" w:rsidRDefault="00CA7D11" w:rsidP="001937F1">
      <w:pPr>
        <w:pStyle w:val="Heading2"/>
      </w:pPr>
      <w:bookmarkStart w:id="378" w:name="_Toc85186035"/>
      <w:r>
        <w:t>Syllabus</w:t>
      </w:r>
      <w:bookmarkEnd w:id="378"/>
    </w:p>
    <w:p w14:paraId="5AC0D5BB" w14:textId="77777777" w:rsidR="001937F1" w:rsidRPr="001937F1" w:rsidRDefault="001937F1" w:rsidP="001937F1">
      <w:pPr>
        <w:pStyle w:val="Heading2separationline"/>
      </w:pPr>
    </w:p>
    <w:p w14:paraId="6F36E7F2" w14:textId="139A9F8B" w:rsidR="00CA7D11" w:rsidRDefault="001937F1" w:rsidP="001937F1">
      <w:pPr>
        <w:pStyle w:val="Heading3"/>
      </w:pPr>
      <w:bookmarkStart w:id="379" w:name="_Toc85186036"/>
      <w:r>
        <w:t xml:space="preserve">Lesson 1 - </w:t>
      </w:r>
      <w:r w:rsidR="00CA7D11">
        <w:t>Stored Energy</w:t>
      </w:r>
      <w:bookmarkEnd w:id="379"/>
    </w:p>
    <w:p w14:paraId="286D133F" w14:textId="5A0368B6" w:rsidR="00CA7D11" w:rsidRDefault="00CA7D11" w:rsidP="008A5703">
      <w:pPr>
        <w:pStyle w:val="List1"/>
        <w:numPr>
          <w:ilvl w:val="0"/>
          <w:numId w:val="24"/>
        </w:numPr>
      </w:pPr>
      <w:r>
        <w:t>Battery stored energy</w:t>
      </w:r>
      <w:r w:rsidR="001937F1">
        <w:t>.</w:t>
      </w:r>
    </w:p>
    <w:p w14:paraId="7B8813C0" w14:textId="4FD4F944" w:rsidR="00CA7D11" w:rsidRDefault="00CA7D11" w:rsidP="001937F1">
      <w:pPr>
        <w:pStyle w:val="List1"/>
      </w:pPr>
      <w:r>
        <w:t>Danger of exposed terminals</w:t>
      </w:r>
      <w:r w:rsidR="001937F1">
        <w:t>.</w:t>
      </w:r>
    </w:p>
    <w:p w14:paraId="2E6AB1F9" w14:textId="386B75CD" w:rsidR="00CA7D11" w:rsidRDefault="00CA7D11" w:rsidP="001937F1">
      <w:pPr>
        <w:pStyle w:val="List1"/>
      </w:pPr>
      <w:r>
        <w:t>Solar PV voltages</w:t>
      </w:r>
      <w:r w:rsidR="001937F1">
        <w:t>.</w:t>
      </w:r>
    </w:p>
    <w:p w14:paraId="4E3A75CC" w14:textId="5F588A39" w:rsidR="00CA7D11" w:rsidRDefault="00CA7D11" w:rsidP="001937F1">
      <w:pPr>
        <w:pStyle w:val="Heading3"/>
      </w:pPr>
      <w:bookmarkStart w:id="380" w:name="_Toc85186037"/>
      <w:r>
        <w:t>Lesson 2</w:t>
      </w:r>
      <w:r w:rsidR="001937F1">
        <w:t xml:space="preserve"> - </w:t>
      </w:r>
      <w:r>
        <w:t>Chemical Hazards</w:t>
      </w:r>
      <w:bookmarkEnd w:id="380"/>
    </w:p>
    <w:p w14:paraId="33C5F2DE" w14:textId="7344E230" w:rsidR="00CA7D11" w:rsidRDefault="00CA7D11" w:rsidP="008A5703">
      <w:pPr>
        <w:pStyle w:val="List1"/>
        <w:numPr>
          <w:ilvl w:val="0"/>
          <w:numId w:val="25"/>
        </w:numPr>
      </w:pPr>
      <w:r>
        <w:t>Acid electrolyte</w:t>
      </w:r>
      <w:r w:rsidR="00C51869">
        <w:t>.</w:t>
      </w:r>
    </w:p>
    <w:p w14:paraId="4C030DBB" w14:textId="34A63204" w:rsidR="00CA7D11" w:rsidRDefault="00CA7D11" w:rsidP="00C51869">
      <w:pPr>
        <w:pStyle w:val="List1"/>
      </w:pPr>
      <w:r>
        <w:t>Toxic chemicals on high technology batteries</w:t>
      </w:r>
      <w:r w:rsidR="00C51869">
        <w:t>.</w:t>
      </w:r>
    </w:p>
    <w:p w14:paraId="2C32AC08" w14:textId="66D9908D" w:rsidR="00CA7D11" w:rsidRDefault="00CA7D11" w:rsidP="00C51869">
      <w:pPr>
        <w:pStyle w:val="List1"/>
      </w:pPr>
      <w:r>
        <w:t>Hydrogen</w:t>
      </w:r>
      <w:r w:rsidR="00C51869">
        <w:t>.</w:t>
      </w:r>
    </w:p>
    <w:p w14:paraId="2EFE745E" w14:textId="47E7C364" w:rsidR="00CA7D11" w:rsidRDefault="00CA7D11" w:rsidP="001937F1">
      <w:pPr>
        <w:pStyle w:val="Heading3"/>
      </w:pPr>
      <w:bookmarkStart w:id="381" w:name="_Toc85186038"/>
      <w:r>
        <w:t>Lesson 3</w:t>
      </w:r>
      <w:r w:rsidR="001937F1">
        <w:t xml:space="preserve"> - </w:t>
      </w:r>
      <w:r>
        <w:t>Personal Protecti</w:t>
      </w:r>
      <w:ins w:id="382" w:author="Kevin Gregory" w:date="2021-10-15T10:29:00Z">
        <w:r w:rsidR="008A114A">
          <w:t>ve</w:t>
        </w:r>
      </w:ins>
      <w:del w:id="383" w:author="Kevin Gregory" w:date="2021-10-15T10:29:00Z">
        <w:r w:rsidDel="008A114A">
          <w:delText>on</w:delText>
        </w:r>
      </w:del>
      <w:r>
        <w:t xml:space="preserve"> Equipment</w:t>
      </w:r>
      <w:bookmarkEnd w:id="381"/>
    </w:p>
    <w:p w14:paraId="72C2FC3B" w14:textId="1657E134" w:rsidR="00CA7D11" w:rsidRDefault="00CA7D11" w:rsidP="008A5703">
      <w:pPr>
        <w:pStyle w:val="List1"/>
        <w:numPr>
          <w:ilvl w:val="0"/>
          <w:numId w:val="26"/>
        </w:numPr>
      </w:pPr>
      <w:r>
        <w:t>Gloves, goggles, apron</w:t>
      </w:r>
      <w:r w:rsidR="008A5703">
        <w:t>.</w:t>
      </w:r>
    </w:p>
    <w:p w14:paraId="3D536B94" w14:textId="33EBEDC3" w:rsidR="00CA7D11" w:rsidRDefault="00CA7D11" w:rsidP="001937F1">
      <w:pPr>
        <w:pStyle w:val="Heading3"/>
      </w:pPr>
      <w:bookmarkStart w:id="384" w:name="_Toc85186039"/>
      <w:r>
        <w:t>Lesson 4</w:t>
      </w:r>
      <w:r w:rsidR="001937F1">
        <w:t xml:space="preserve"> - </w:t>
      </w:r>
      <w:r w:rsidR="00837333">
        <w:t>Electrolyte spillage management</w:t>
      </w:r>
      <w:bookmarkEnd w:id="384"/>
    </w:p>
    <w:p w14:paraId="4452E841" w14:textId="0F7053DD" w:rsidR="00CA7D11" w:rsidRDefault="00CA7D11" w:rsidP="008A5703">
      <w:pPr>
        <w:pStyle w:val="List1"/>
        <w:numPr>
          <w:ilvl w:val="0"/>
          <w:numId w:val="27"/>
        </w:numPr>
      </w:pPr>
      <w:r>
        <w:t>Spillage of electrolyte and safe clean up</w:t>
      </w:r>
      <w:r w:rsidR="008A5703">
        <w:t>.</w:t>
      </w:r>
    </w:p>
    <w:p w14:paraId="3DDE252B" w14:textId="5AF16860" w:rsidR="00CA7D11" w:rsidRDefault="00817FCB" w:rsidP="001937F1">
      <w:pPr>
        <w:pStyle w:val="Heading1"/>
      </w:pPr>
      <w:bookmarkStart w:id="385" w:name="_Toc85186040"/>
      <w:r>
        <w:rPr>
          <w:caps w:val="0"/>
        </w:rPr>
        <w:t>MODULE 2 – BATTERY TYPES</w:t>
      </w:r>
      <w:bookmarkEnd w:id="385"/>
    </w:p>
    <w:p w14:paraId="06395EEC" w14:textId="77777777" w:rsidR="001937F1" w:rsidRPr="001937F1" w:rsidRDefault="001937F1" w:rsidP="001937F1">
      <w:pPr>
        <w:pStyle w:val="Heading1separatationline"/>
      </w:pPr>
    </w:p>
    <w:p w14:paraId="0E44B917" w14:textId="7CBD5380" w:rsidR="00CA7D11" w:rsidRDefault="001937F1" w:rsidP="001937F1">
      <w:pPr>
        <w:pStyle w:val="Heading2"/>
      </w:pPr>
      <w:bookmarkStart w:id="386" w:name="_Toc85186041"/>
      <w:r>
        <w:t>Scope</w:t>
      </w:r>
      <w:bookmarkEnd w:id="386"/>
    </w:p>
    <w:p w14:paraId="41588A45" w14:textId="77777777" w:rsidR="001937F1" w:rsidRPr="001937F1" w:rsidRDefault="001937F1" w:rsidP="001937F1">
      <w:pPr>
        <w:pStyle w:val="Heading2separationline"/>
      </w:pPr>
    </w:p>
    <w:p w14:paraId="7D7D725B" w14:textId="77777777" w:rsidR="00CA7D11" w:rsidRDefault="00CA7D11" w:rsidP="00CA7D11">
      <w:pPr>
        <w:pStyle w:val="BodyText"/>
      </w:pPr>
      <w:r>
        <w:t>This module covers the different types of energy storage types suitable for use on buoys.</w:t>
      </w:r>
    </w:p>
    <w:p w14:paraId="50990671" w14:textId="45D3E4D6" w:rsidR="00CA7D11" w:rsidRDefault="001937F1" w:rsidP="001937F1">
      <w:pPr>
        <w:pStyle w:val="Heading2"/>
      </w:pPr>
      <w:bookmarkStart w:id="387" w:name="_Toc85186042"/>
      <w:r>
        <w:t>Learning Objective</w:t>
      </w:r>
      <w:bookmarkEnd w:id="387"/>
    </w:p>
    <w:p w14:paraId="061F30C0" w14:textId="77777777" w:rsidR="001937F1" w:rsidRPr="001937F1" w:rsidRDefault="001937F1" w:rsidP="001937F1">
      <w:pPr>
        <w:pStyle w:val="Heading2separationline"/>
      </w:pPr>
    </w:p>
    <w:p w14:paraId="199900C8" w14:textId="77777777" w:rsidR="00CA7D11" w:rsidRDefault="00CA7D11" w:rsidP="00CA7D11">
      <w:pPr>
        <w:pStyle w:val="BodyText"/>
      </w:pPr>
      <w:r>
        <w:t xml:space="preserve">To gain a </w:t>
      </w:r>
      <w:r w:rsidRPr="00147C61">
        <w:rPr>
          <w:bCs/>
          <w:rPrChange w:id="388" w:author="Kevin Gregory" w:date="2021-09-10T11:08:00Z">
            <w:rPr>
              <w:b/>
            </w:rPr>
          </w:rPrChange>
        </w:rPr>
        <w:t>basic</w:t>
      </w:r>
      <w:r>
        <w:t xml:space="preserve"> understanding of the different types of batteries suitable for use in power systems on buoys.</w:t>
      </w:r>
    </w:p>
    <w:p w14:paraId="1DBFC96E" w14:textId="6CFECD84" w:rsidR="00CA7D11" w:rsidRDefault="00CA7D11" w:rsidP="001937F1">
      <w:pPr>
        <w:pStyle w:val="Heading2"/>
      </w:pPr>
      <w:bookmarkStart w:id="389" w:name="_Toc85186043"/>
      <w:r>
        <w:t>Syllabus</w:t>
      </w:r>
      <w:bookmarkEnd w:id="389"/>
    </w:p>
    <w:p w14:paraId="759DE986" w14:textId="77777777" w:rsidR="001937F1" w:rsidRPr="001937F1" w:rsidRDefault="001937F1" w:rsidP="001937F1">
      <w:pPr>
        <w:pStyle w:val="Heading2separationline"/>
      </w:pPr>
    </w:p>
    <w:p w14:paraId="619F5375" w14:textId="21602521" w:rsidR="00CA7D11" w:rsidRDefault="00CA7D11" w:rsidP="001937F1">
      <w:pPr>
        <w:pStyle w:val="Heading3"/>
      </w:pPr>
      <w:bookmarkStart w:id="390" w:name="_Toc85186044"/>
      <w:r>
        <w:t>Lesson 1</w:t>
      </w:r>
      <w:r w:rsidR="001937F1">
        <w:t xml:space="preserve"> - </w:t>
      </w:r>
      <w:r>
        <w:t>Non Rechargeable Batteries</w:t>
      </w:r>
      <w:bookmarkEnd w:id="390"/>
    </w:p>
    <w:p w14:paraId="385188D2" w14:textId="7BFD5B46" w:rsidR="00CA7D11" w:rsidRDefault="00CA7D11" w:rsidP="008A5703">
      <w:pPr>
        <w:pStyle w:val="List1"/>
        <w:numPr>
          <w:ilvl w:val="0"/>
          <w:numId w:val="28"/>
        </w:numPr>
      </w:pPr>
      <w:r>
        <w:t>Alkaline, Lithium</w:t>
      </w:r>
      <w:r w:rsidR="001B4F53">
        <w:t>.</w:t>
      </w:r>
    </w:p>
    <w:p w14:paraId="2AFAA78C" w14:textId="3C218F5B" w:rsidR="00CA7D11" w:rsidRDefault="00CA7D11" w:rsidP="008A5703">
      <w:pPr>
        <w:pStyle w:val="List1"/>
      </w:pPr>
      <w:r>
        <w:t xml:space="preserve">Applications </w:t>
      </w:r>
      <w:ins w:id="391" w:author="Kevin Gregory" w:date="2021-10-15T10:31:00Z">
        <w:r w:rsidR="008A114A">
          <w:t>including</w:t>
        </w:r>
      </w:ins>
      <w:del w:id="392" w:author="Kevin Gregory" w:date="2021-10-15T10:31:00Z">
        <w:r w:rsidDel="008A114A">
          <w:delText>–</w:delText>
        </w:r>
      </w:del>
      <w:r>
        <w:t xml:space="preserve"> when a </w:t>
      </w:r>
      <w:r w:rsidR="00C51869">
        <w:t>non-rechargeable</w:t>
      </w:r>
      <w:r>
        <w:t xml:space="preserve"> would be selected</w:t>
      </w:r>
      <w:r w:rsidR="001B4F53">
        <w:t>.</w:t>
      </w:r>
    </w:p>
    <w:p w14:paraId="6CFA75BB" w14:textId="64DC3A1A" w:rsidR="00CA7D11" w:rsidRDefault="00CA7D11" w:rsidP="008A5703">
      <w:pPr>
        <w:pStyle w:val="List1"/>
      </w:pPr>
      <w:r>
        <w:t>Safe disposal</w:t>
      </w:r>
      <w:r w:rsidR="001B4F53">
        <w:t>.</w:t>
      </w:r>
    </w:p>
    <w:p w14:paraId="5F8378E6" w14:textId="5A663E4E" w:rsidR="00CA7D11" w:rsidRDefault="00CA7D11" w:rsidP="001937F1">
      <w:pPr>
        <w:pStyle w:val="Heading3"/>
      </w:pPr>
      <w:bookmarkStart w:id="393" w:name="_Toc85186045"/>
      <w:r>
        <w:t>Lesson 2</w:t>
      </w:r>
      <w:r w:rsidR="001937F1">
        <w:t xml:space="preserve"> - </w:t>
      </w:r>
      <w:r>
        <w:t>Rechargeable Batteries</w:t>
      </w:r>
      <w:bookmarkEnd w:id="393"/>
    </w:p>
    <w:p w14:paraId="51C1F408" w14:textId="1D8A7CA3" w:rsidR="00CA7D11" w:rsidRDefault="00CA7D11" w:rsidP="008A5703">
      <w:pPr>
        <w:pStyle w:val="List1"/>
        <w:numPr>
          <w:ilvl w:val="0"/>
          <w:numId w:val="29"/>
        </w:numPr>
      </w:pPr>
      <w:r>
        <w:t>Gel/ liquid lead acid</w:t>
      </w:r>
      <w:r w:rsidR="001B4F53">
        <w:t>.</w:t>
      </w:r>
    </w:p>
    <w:p w14:paraId="18BBC700" w14:textId="4C601821" w:rsidR="00CA7D11" w:rsidRDefault="00CA7D11" w:rsidP="008A5703">
      <w:pPr>
        <w:pStyle w:val="List1"/>
      </w:pPr>
      <w:r>
        <w:t>NiMH/NiCad</w:t>
      </w:r>
      <w:r w:rsidR="001B4F53">
        <w:t>.</w:t>
      </w:r>
    </w:p>
    <w:p w14:paraId="76CE1AA5" w14:textId="7471CA05" w:rsidR="00CA7D11" w:rsidRDefault="00CA7D11" w:rsidP="008A5703">
      <w:pPr>
        <w:pStyle w:val="List1"/>
      </w:pPr>
      <w:r>
        <w:lastRenderedPageBreak/>
        <w:t>Lithium</w:t>
      </w:r>
      <w:r w:rsidR="001B4F53">
        <w:t>.</w:t>
      </w:r>
    </w:p>
    <w:p w14:paraId="5BE12F5D" w14:textId="5C3DB881" w:rsidR="00CA7D11" w:rsidRDefault="00CA7D11" w:rsidP="008A5703">
      <w:pPr>
        <w:pStyle w:val="List1"/>
      </w:pPr>
      <w:r>
        <w:t xml:space="preserve">Applications </w:t>
      </w:r>
      <w:ins w:id="394" w:author="Kevin Gregory" w:date="2021-10-15T10:33:00Z">
        <w:r w:rsidR="00C15D3B">
          <w:t>including</w:t>
        </w:r>
      </w:ins>
      <w:del w:id="395" w:author="Kevin Gregory" w:date="2021-10-15T10:33:00Z">
        <w:r w:rsidDel="00C15D3B">
          <w:delText>–</w:delText>
        </w:r>
      </w:del>
      <w:r>
        <w:t xml:space="preserve"> when a rechargeable battery would be selected</w:t>
      </w:r>
      <w:r w:rsidR="001B4F53">
        <w:t>.</w:t>
      </w:r>
    </w:p>
    <w:p w14:paraId="68E2F3B3" w14:textId="5D7EA495" w:rsidR="00CA7D11" w:rsidRDefault="00CA7D11" w:rsidP="008A5703">
      <w:pPr>
        <w:pStyle w:val="List1"/>
      </w:pPr>
      <w:r>
        <w:t>Battery housing and ventilation</w:t>
      </w:r>
      <w:r w:rsidR="001B4F53">
        <w:t>.</w:t>
      </w:r>
    </w:p>
    <w:p w14:paraId="14ED4CD3" w14:textId="5A56D010" w:rsidR="00CA7D11" w:rsidRDefault="00CA7D11" w:rsidP="001937F1">
      <w:pPr>
        <w:pStyle w:val="Heading3"/>
      </w:pPr>
      <w:bookmarkStart w:id="396" w:name="_Toc85186046"/>
      <w:r>
        <w:t>Lesson 3</w:t>
      </w:r>
      <w:r w:rsidR="001937F1">
        <w:t xml:space="preserve"> - </w:t>
      </w:r>
      <w:r w:rsidR="00837333">
        <w:t>Matching loads to batteries</w:t>
      </w:r>
      <w:bookmarkEnd w:id="396"/>
    </w:p>
    <w:p w14:paraId="65D1EAF9" w14:textId="631B676B" w:rsidR="00CA7D11" w:rsidRDefault="001937F1" w:rsidP="008A5703">
      <w:pPr>
        <w:pStyle w:val="List1"/>
        <w:numPr>
          <w:ilvl w:val="0"/>
          <w:numId w:val="30"/>
        </w:numPr>
      </w:pPr>
      <w:r>
        <w:t>Voltages in common use</w:t>
      </w:r>
      <w:r w:rsidR="008A5703">
        <w:t>.</w:t>
      </w:r>
    </w:p>
    <w:p w14:paraId="41303463" w14:textId="33A2921D" w:rsidR="00CA7D11" w:rsidRDefault="00817FCB" w:rsidP="001937F1">
      <w:pPr>
        <w:pStyle w:val="Heading1"/>
      </w:pPr>
      <w:bookmarkStart w:id="397" w:name="_Toc85186047"/>
      <w:r>
        <w:rPr>
          <w:caps w:val="0"/>
        </w:rPr>
        <w:t>MODULE 3 – BATTERY MAINTENANCE</w:t>
      </w:r>
      <w:bookmarkEnd w:id="397"/>
    </w:p>
    <w:p w14:paraId="27DA992B" w14:textId="77777777" w:rsidR="001937F1" w:rsidRPr="001937F1" w:rsidRDefault="001937F1" w:rsidP="001937F1">
      <w:pPr>
        <w:pStyle w:val="Heading1separatationline"/>
      </w:pPr>
    </w:p>
    <w:p w14:paraId="7156A350" w14:textId="433D0DE3" w:rsidR="00CA7D11" w:rsidRDefault="001937F1" w:rsidP="001937F1">
      <w:pPr>
        <w:pStyle w:val="Heading2"/>
      </w:pPr>
      <w:bookmarkStart w:id="398" w:name="_Toc85186048"/>
      <w:r>
        <w:t>Scope</w:t>
      </w:r>
      <w:bookmarkEnd w:id="398"/>
    </w:p>
    <w:p w14:paraId="184A92E3" w14:textId="77777777" w:rsidR="001937F1" w:rsidRPr="001937F1" w:rsidRDefault="001937F1" w:rsidP="001937F1">
      <w:pPr>
        <w:pStyle w:val="Heading2separationline"/>
      </w:pPr>
    </w:p>
    <w:p w14:paraId="23C41CBD" w14:textId="77777777" w:rsidR="00CA7D11" w:rsidRDefault="00CA7D11" w:rsidP="00CA7D11">
      <w:pPr>
        <w:pStyle w:val="BodyText"/>
      </w:pPr>
      <w:r>
        <w:t>Explains how to maintain, operate and dispose of batteries for maximum life and safe disposal.</w:t>
      </w:r>
    </w:p>
    <w:p w14:paraId="358F4F0F" w14:textId="51CE546C" w:rsidR="00CA7D11" w:rsidRDefault="001937F1" w:rsidP="001937F1">
      <w:pPr>
        <w:pStyle w:val="Heading2"/>
      </w:pPr>
      <w:bookmarkStart w:id="399" w:name="_Toc85186049"/>
      <w:r>
        <w:t>Learning Objective</w:t>
      </w:r>
      <w:bookmarkEnd w:id="399"/>
    </w:p>
    <w:p w14:paraId="308AA450" w14:textId="77777777" w:rsidR="001937F1" w:rsidRPr="001937F1" w:rsidRDefault="001937F1" w:rsidP="001937F1">
      <w:pPr>
        <w:pStyle w:val="Heading2separationline"/>
      </w:pPr>
    </w:p>
    <w:p w14:paraId="55D8C877" w14:textId="77777777" w:rsidR="00CA7D11" w:rsidRDefault="00CA7D11" w:rsidP="00CA7D11">
      <w:pPr>
        <w:pStyle w:val="BodyText"/>
      </w:pPr>
      <w:r>
        <w:t xml:space="preserve">To gain a </w:t>
      </w:r>
      <w:r w:rsidRPr="00147C61">
        <w:rPr>
          <w:bCs/>
          <w:rPrChange w:id="400" w:author="Kevin Gregory" w:date="2021-09-10T11:08:00Z">
            <w:rPr>
              <w:b/>
            </w:rPr>
          </w:rPrChange>
        </w:rPr>
        <w:t>basic</w:t>
      </w:r>
      <w:r>
        <w:t xml:space="preserve"> understanding of how to maintain batteries and how to optimise battery life.</w:t>
      </w:r>
    </w:p>
    <w:p w14:paraId="788F6B26" w14:textId="73899862" w:rsidR="00CA7D11" w:rsidRDefault="00CA7D11" w:rsidP="001937F1">
      <w:pPr>
        <w:pStyle w:val="Heading2"/>
      </w:pPr>
      <w:bookmarkStart w:id="401" w:name="_Toc85186050"/>
      <w:r>
        <w:t>Syllabus</w:t>
      </w:r>
      <w:bookmarkEnd w:id="401"/>
    </w:p>
    <w:p w14:paraId="00A7F00D" w14:textId="77777777" w:rsidR="001937F1" w:rsidRPr="001937F1" w:rsidRDefault="001937F1" w:rsidP="001937F1">
      <w:pPr>
        <w:pStyle w:val="Heading2separationline"/>
      </w:pPr>
    </w:p>
    <w:p w14:paraId="310E7C8E" w14:textId="2AC30376" w:rsidR="00CA7D11" w:rsidRDefault="00CA7D11" w:rsidP="001937F1">
      <w:pPr>
        <w:pStyle w:val="Heading3"/>
      </w:pPr>
      <w:bookmarkStart w:id="402" w:name="_Toc85186051"/>
      <w:r>
        <w:t>Lesson 1</w:t>
      </w:r>
      <w:r w:rsidR="001937F1">
        <w:t xml:space="preserve"> - </w:t>
      </w:r>
      <w:r>
        <w:t>Battery Storage</w:t>
      </w:r>
      <w:bookmarkEnd w:id="402"/>
    </w:p>
    <w:p w14:paraId="13CD0EDB" w14:textId="6C12F468" w:rsidR="00CA7D11" w:rsidRDefault="00CA7D11" w:rsidP="008A5703">
      <w:pPr>
        <w:pStyle w:val="List1"/>
        <w:numPr>
          <w:ilvl w:val="0"/>
          <w:numId w:val="31"/>
        </w:numPr>
      </w:pPr>
      <w:r>
        <w:t>Storage locations</w:t>
      </w:r>
      <w:r w:rsidR="008A5703">
        <w:t>.</w:t>
      </w:r>
    </w:p>
    <w:p w14:paraId="3CBFB509" w14:textId="2E37363D" w:rsidR="00CA7D11" w:rsidRDefault="00CA7D11" w:rsidP="008A5703">
      <w:pPr>
        <w:pStyle w:val="List1"/>
      </w:pPr>
      <w:r>
        <w:t>Effects of complete discharge in storage</w:t>
      </w:r>
      <w:r w:rsidR="008A5703">
        <w:t>.</w:t>
      </w:r>
    </w:p>
    <w:p w14:paraId="2190ED11" w14:textId="172890C3" w:rsidR="00CA7D11" w:rsidRDefault="00CA7D11" w:rsidP="008A5703">
      <w:pPr>
        <w:pStyle w:val="List1"/>
      </w:pPr>
      <w:r>
        <w:t>Maintaining charge during storage</w:t>
      </w:r>
      <w:r w:rsidR="008A5703">
        <w:t>.</w:t>
      </w:r>
    </w:p>
    <w:p w14:paraId="4FE37400" w14:textId="468D16E2" w:rsidR="00CA7D11" w:rsidRDefault="00CA7D11" w:rsidP="001937F1">
      <w:pPr>
        <w:pStyle w:val="Heading3"/>
      </w:pPr>
      <w:bookmarkStart w:id="403" w:name="_Toc85186052"/>
      <w:r>
        <w:t>Lesson 2</w:t>
      </w:r>
      <w:r w:rsidR="001937F1">
        <w:t xml:space="preserve"> - </w:t>
      </w:r>
      <w:r>
        <w:t>Rechargeable Batteries</w:t>
      </w:r>
      <w:bookmarkEnd w:id="403"/>
    </w:p>
    <w:p w14:paraId="63E60122" w14:textId="7ECAF7E1" w:rsidR="00CA7D11" w:rsidRDefault="00CA7D11" w:rsidP="008A5703">
      <w:pPr>
        <w:pStyle w:val="List1"/>
        <w:numPr>
          <w:ilvl w:val="0"/>
          <w:numId w:val="32"/>
        </w:numPr>
      </w:pPr>
      <w:r>
        <w:t>Advantage of battery conditioning prior to use in service</w:t>
      </w:r>
      <w:r w:rsidR="008A5703">
        <w:t>.</w:t>
      </w:r>
    </w:p>
    <w:p w14:paraId="09C66D17" w14:textId="4B946EE5" w:rsidR="00CA7D11" w:rsidRDefault="00CA7D11" w:rsidP="008A5703">
      <w:pPr>
        <w:pStyle w:val="List1"/>
      </w:pPr>
      <w:r>
        <w:t>Methods of battery conditioning</w:t>
      </w:r>
      <w:r w:rsidR="008A5703">
        <w:t>.</w:t>
      </w:r>
    </w:p>
    <w:p w14:paraId="1C53C8E0" w14:textId="186F2049" w:rsidR="00CA7D11" w:rsidRDefault="00CA7D11" w:rsidP="008A5703">
      <w:pPr>
        <w:pStyle w:val="List1"/>
      </w:pPr>
      <w:r>
        <w:t>Frequency of battery conditioning</w:t>
      </w:r>
      <w:r w:rsidR="008A5703">
        <w:t>.</w:t>
      </w:r>
    </w:p>
    <w:p w14:paraId="554DF1B8" w14:textId="6282CE48" w:rsidR="00CA7D11" w:rsidRDefault="00CA7D11" w:rsidP="001937F1">
      <w:pPr>
        <w:pStyle w:val="Heading3"/>
      </w:pPr>
      <w:bookmarkStart w:id="404" w:name="_Toc85186053"/>
      <w:r>
        <w:t>Lesson 3</w:t>
      </w:r>
      <w:r w:rsidR="001937F1">
        <w:t xml:space="preserve"> - </w:t>
      </w:r>
      <w:r>
        <w:t>Routine Maintenance</w:t>
      </w:r>
      <w:bookmarkEnd w:id="404"/>
    </w:p>
    <w:p w14:paraId="2A3F1076" w14:textId="1A961255" w:rsidR="00CA7D11" w:rsidRDefault="00CA7D11" w:rsidP="008A5703">
      <w:pPr>
        <w:pStyle w:val="List1"/>
        <w:numPr>
          <w:ilvl w:val="0"/>
          <w:numId w:val="33"/>
        </w:numPr>
      </w:pPr>
      <w:r>
        <w:t>Visual inspection</w:t>
      </w:r>
      <w:r w:rsidR="008A5703">
        <w:t>:</w:t>
      </w:r>
    </w:p>
    <w:p w14:paraId="506758EE" w14:textId="0A465113" w:rsidR="00CA7D11" w:rsidRDefault="00CA7D11" w:rsidP="008A5703">
      <w:pPr>
        <w:pStyle w:val="Lista"/>
      </w:pPr>
      <w:r>
        <w:t>Swelling of the casing</w:t>
      </w:r>
      <w:r w:rsidR="008A5703">
        <w:t>.</w:t>
      </w:r>
    </w:p>
    <w:p w14:paraId="27CB890A" w14:textId="29214930" w:rsidR="00CA7D11" w:rsidRDefault="00CA7D11" w:rsidP="008A5703">
      <w:pPr>
        <w:pStyle w:val="Lista"/>
      </w:pPr>
      <w:r>
        <w:t>Terminal and connection integrity</w:t>
      </w:r>
      <w:r w:rsidR="008A5703">
        <w:t>.</w:t>
      </w:r>
    </w:p>
    <w:p w14:paraId="465511A9" w14:textId="7D017958" w:rsidR="00CA7D11" w:rsidRDefault="00CA7D11" w:rsidP="008A5703">
      <w:pPr>
        <w:pStyle w:val="Lista"/>
      </w:pPr>
      <w:r>
        <w:t>Signs of electrolyte leakage</w:t>
      </w:r>
      <w:r w:rsidR="008A5703">
        <w:t>.</w:t>
      </w:r>
    </w:p>
    <w:p w14:paraId="48934FBE" w14:textId="3C992D0A" w:rsidR="00CA7D11" w:rsidRDefault="00CA7D11" w:rsidP="008A5703">
      <w:pPr>
        <w:pStyle w:val="Lista"/>
      </w:pPr>
      <w:r>
        <w:t>Corrosion</w:t>
      </w:r>
      <w:r w:rsidR="008A5703">
        <w:t>.</w:t>
      </w:r>
    </w:p>
    <w:p w14:paraId="56671393" w14:textId="4D39A6F1" w:rsidR="00CA7D11" w:rsidRDefault="00CA7D11" w:rsidP="008A5703">
      <w:pPr>
        <w:pStyle w:val="Lista"/>
      </w:pPr>
      <w:r>
        <w:t>Corrosion prevention as per manufacturer’s recommendations</w:t>
      </w:r>
      <w:r w:rsidR="008A5703">
        <w:t>.</w:t>
      </w:r>
    </w:p>
    <w:p w14:paraId="4B66C94A" w14:textId="5B61AD13" w:rsidR="00CA7D11" w:rsidRDefault="00CA7D11" w:rsidP="008A5703">
      <w:pPr>
        <w:pStyle w:val="Lista"/>
      </w:pPr>
      <w:r>
        <w:t>Policy decision on when to replace</w:t>
      </w:r>
      <w:r w:rsidR="008A5703">
        <w:t>.</w:t>
      </w:r>
    </w:p>
    <w:p w14:paraId="41450263" w14:textId="13EFC45A" w:rsidR="00CA7D11" w:rsidRDefault="00CA7D11" w:rsidP="001937F1">
      <w:pPr>
        <w:pStyle w:val="Heading3"/>
      </w:pPr>
      <w:bookmarkStart w:id="405" w:name="_Toc85186054"/>
      <w:r>
        <w:t>Lesson 4</w:t>
      </w:r>
      <w:r w:rsidR="001937F1">
        <w:t xml:space="preserve"> - </w:t>
      </w:r>
      <w:r>
        <w:t>Testing</w:t>
      </w:r>
      <w:bookmarkEnd w:id="405"/>
    </w:p>
    <w:p w14:paraId="0F795607" w14:textId="1E9A254F" w:rsidR="00CA7D11" w:rsidRDefault="00CA7D11" w:rsidP="008A5703">
      <w:pPr>
        <w:pStyle w:val="List1"/>
        <w:numPr>
          <w:ilvl w:val="0"/>
          <w:numId w:val="34"/>
        </w:numPr>
      </w:pPr>
      <w:r>
        <w:t>Expected voltages</w:t>
      </w:r>
      <w:r w:rsidR="008A5703">
        <w:t>.</w:t>
      </w:r>
    </w:p>
    <w:p w14:paraId="3CE5F7A6" w14:textId="33715A18" w:rsidR="00CA7D11" w:rsidRDefault="00CA7D11" w:rsidP="008A5703">
      <w:pPr>
        <w:pStyle w:val="List1"/>
      </w:pPr>
      <w:r>
        <w:t>Discharge testing</w:t>
      </w:r>
      <w:r w:rsidR="008A5703">
        <w:t>.</w:t>
      </w:r>
    </w:p>
    <w:p w14:paraId="5D5A827B" w14:textId="3F86DA4C" w:rsidR="00CA7D11" w:rsidRDefault="00CA7D11" w:rsidP="008A5703">
      <w:pPr>
        <w:pStyle w:val="List1"/>
      </w:pPr>
      <w:r>
        <w:t>Use of propriety condition monitors and test equipment</w:t>
      </w:r>
      <w:r w:rsidR="008A5703">
        <w:t>.</w:t>
      </w:r>
    </w:p>
    <w:p w14:paraId="744C8717" w14:textId="77777777" w:rsidR="00CA7D11" w:rsidRDefault="00CA7D11" w:rsidP="001937F1">
      <w:pPr>
        <w:pStyle w:val="Heading3"/>
      </w:pPr>
      <w:bookmarkStart w:id="406" w:name="_Toc85186055"/>
      <w:r>
        <w:t>Lesson 5 – Disposal</w:t>
      </w:r>
      <w:bookmarkEnd w:id="406"/>
    </w:p>
    <w:p w14:paraId="36E77877" w14:textId="5297CC6C" w:rsidR="00CA7D11" w:rsidRDefault="00CA7D11" w:rsidP="008A5703">
      <w:pPr>
        <w:pStyle w:val="List1"/>
        <w:numPr>
          <w:ilvl w:val="0"/>
          <w:numId w:val="35"/>
        </w:numPr>
      </w:pPr>
      <w:r>
        <w:t>Safe disposal</w:t>
      </w:r>
      <w:r w:rsidR="008A5703">
        <w:t>.</w:t>
      </w:r>
    </w:p>
    <w:p w14:paraId="6905317D" w14:textId="7CBC7022" w:rsidR="00CA7D11" w:rsidRDefault="00CA7D11" w:rsidP="008A5703">
      <w:pPr>
        <w:pStyle w:val="List1"/>
      </w:pPr>
      <w:r>
        <w:t>Local regulation</w:t>
      </w:r>
      <w:r w:rsidR="008A5703">
        <w:t>.</w:t>
      </w:r>
    </w:p>
    <w:p w14:paraId="01A88380" w14:textId="1E1110E0" w:rsidR="00CA7D11" w:rsidRDefault="00817FCB" w:rsidP="001937F1">
      <w:pPr>
        <w:pStyle w:val="Heading1"/>
      </w:pPr>
      <w:bookmarkStart w:id="407" w:name="_Toc85186056"/>
      <w:r>
        <w:rPr>
          <w:caps w:val="0"/>
        </w:rPr>
        <w:lastRenderedPageBreak/>
        <w:t>MODULE 4 – BATTERY CHARGING</w:t>
      </w:r>
      <w:bookmarkEnd w:id="407"/>
    </w:p>
    <w:p w14:paraId="3F244CB7" w14:textId="77777777" w:rsidR="001937F1" w:rsidRPr="001937F1" w:rsidRDefault="001937F1" w:rsidP="001937F1">
      <w:pPr>
        <w:pStyle w:val="Heading1separatationline"/>
      </w:pPr>
    </w:p>
    <w:p w14:paraId="38C9748E" w14:textId="6E9FDF2C" w:rsidR="00CA7D11" w:rsidRDefault="00CA7D11" w:rsidP="001937F1">
      <w:pPr>
        <w:pStyle w:val="Heading2"/>
      </w:pPr>
      <w:bookmarkStart w:id="408" w:name="_Toc85186057"/>
      <w:r>
        <w:t>Scope</w:t>
      </w:r>
      <w:bookmarkEnd w:id="408"/>
    </w:p>
    <w:p w14:paraId="06417AE5" w14:textId="77777777" w:rsidR="001937F1" w:rsidRPr="001937F1" w:rsidRDefault="001937F1" w:rsidP="001937F1">
      <w:pPr>
        <w:pStyle w:val="Heading2separationline"/>
      </w:pPr>
    </w:p>
    <w:p w14:paraId="23894820" w14:textId="77777777" w:rsidR="00CA7D11" w:rsidRDefault="00CA7D11" w:rsidP="00CA7D11">
      <w:pPr>
        <w:pStyle w:val="BodyText"/>
      </w:pPr>
      <w:r>
        <w:t>This module covers different types of charging methods available and charge regulation.</w:t>
      </w:r>
    </w:p>
    <w:p w14:paraId="64A0BF13" w14:textId="51C7BC25" w:rsidR="00CA7D11" w:rsidRDefault="00CA7D11" w:rsidP="001937F1">
      <w:pPr>
        <w:pStyle w:val="Heading2"/>
      </w:pPr>
      <w:bookmarkStart w:id="409" w:name="_Toc85186058"/>
      <w:r>
        <w:t>Learning Objective</w:t>
      </w:r>
      <w:bookmarkEnd w:id="409"/>
    </w:p>
    <w:p w14:paraId="7689B8D8" w14:textId="77777777" w:rsidR="001937F1" w:rsidRPr="001937F1" w:rsidRDefault="001937F1" w:rsidP="001937F1">
      <w:pPr>
        <w:pStyle w:val="Heading2separationline"/>
      </w:pPr>
    </w:p>
    <w:p w14:paraId="05CF38BD" w14:textId="77777777" w:rsidR="00CA7D11" w:rsidRDefault="00CA7D11" w:rsidP="00CA7D11">
      <w:pPr>
        <w:pStyle w:val="BodyText"/>
      </w:pPr>
      <w:r>
        <w:t xml:space="preserve">To gain a </w:t>
      </w:r>
      <w:r w:rsidRPr="00147C61">
        <w:rPr>
          <w:bCs/>
          <w:rPrChange w:id="410" w:author="Kevin Gregory" w:date="2021-09-10T11:08:00Z">
            <w:rPr>
              <w:b/>
            </w:rPr>
          </w:rPrChange>
        </w:rPr>
        <w:t>basic</w:t>
      </w:r>
      <w:r>
        <w:t xml:space="preserve"> understanding of the options for charging buoy batteries and how to maintain charging systems.</w:t>
      </w:r>
    </w:p>
    <w:p w14:paraId="79C04F4C" w14:textId="65CD64A3" w:rsidR="00CA7D11" w:rsidRDefault="001937F1" w:rsidP="001937F1">
      <w:pPr>
        <w:pStyle w:val="Heading2"/>
      </w:pPr>
      <w:bookmarkStart w:id="411" w:name="_Toc85186059"/>
      <w:r>
        <w:t>Syllabus</w:t>
      </w:r>
      <w:bookmarkEnd w:id="411"/>
    </w:p>
    <w:p w14:paraId="04D4765C" w14:textId="77777777" w:rsidR="001937F1" w:rsidRPr="001937F1" w:rsidRDefault="001937F1" w:rsidP="001937F1">
      <w:pPr>
        <w:pStyle w:val="Heading2separationline"/>
      </w:pPr>
    </w:p>
    <w:p w14:paraId="61AF0FFE" w14:textId="2F887F3F" w:rsidR="00CA7D11" w:rsidRDefault="00CA7D11" w:rsidP="001937F1">
      <w:pPr>
        <w:pStyle w:val="Heading3"/>
      </w:pPr>
      <w:bookmarkStart w:id="412" w:name="_Toc85186060"/>
      <w:r>
        <w:t>Lesson 1</w:t>
      </w:r>
      <w:r w:rsidR="001937F1">
        <w:t xml:space="preserve"> - </w:t>
      </w:r>
      <w:r>
        <w:t>Charging sources</w:t>
      </w:r>
      <w:bookmarkEnd w:id="412"/>
    </w:p>
    <w:p w14:paraId="14056702" w14:textId="780D1724" w:rsidR="00CA7D11" w:rsidRDefault="00CA7D11" w:rsidP="001B4F53">
      <w:pPr>
        <w:pStyle w:val="List1"/>
        <w:numPr>
          <w:ilvl w:val="0"/>
          <w:numId w:val="39"/>
        </w:numPr>
      </w:pPr>
      <w:r>
        <w:t>Solar PV</w:t>
      </w:r>
      <w:r w:rsidR="001B4F53">
        <w:t>.</w:t>
      </w:r>
    </w:p>
    <w:p w14:paraId="2E4D6223" w14:textId="64262942" w:rsidR="00CA7D11" w:rsidRDefault="00CA7D11" w:rsidP="001B4F53">
      <w:pPr>
        <w:pStyle w:val="List1"/>
        <w:rPr>
          <w:ins w:id="413" w:author="Kevin Gregory" w:date="2021-10-15T10:37:00Z"/>
        </w:rPr>
      </w:pPr>
      <w:r>
        <w:t>Wind generation</w:t>
      </w:r>
      <w:r w:rsidR="001B4F53">
        <w:t>.</w:t>
      </w:r>
    </w:p>
    <w:p w14:paraId="2709AD15" w14:textId="20218457" w:rsidR="00FC34B4" w:rsidRDefault="00FC34B4" w:rsidP="001B4F53">
      <w:pPr>
        <w:pStyle w:val="List1"/>
      </w:pPr>
      <w:ins w:id="414" w:author="Kevin Gregory" w:date="2021-10-15T10:37:00Z">
        <w:r>
          <w:t>Other charging sources.</w:t>
        </w:r>
      </w:ins>
    </w:p>
    <w:p w14:paraId="69BAAB35" w14:textId="36B5CE68" w:rsidR="00CA7D11" w:rsidDel="00C15D3B" w:rsidRDefault="00CA7D11" w:rsidP="001B4F53">
      <w:pPr>
        <w:pStyle w:val="List1"/>
        <w:rPr>
          <w:del w:id="415" w:author="Kevin Gregory" w:date="2021-10-15T10:35:00Z"/>
        </w:rPr>
      </w:pPr>
      <w:del w:id="416" w:author="Kevin Gregory" w:date="2021-10-15T10:35:00Z">
        <w:r w:rsidDel="00C15D3B">
          <w:delText>Wave actuated generators</w:delText>
        </w:r>
        <w:r w:rsidR="001B4F53" w:rsidDel="00C15D3B">
          <w:delText>.</w:delText>
        </w:r>
      </w:del>
    </w:p>
    <w:p w14:paraId="39470FEF" w14:textId="19FB6C71" w:rsidR="00CA7D11" w:rsidRDefault="00CA7D11" w:rsidP="001937F1">
      <w:pPr>
        <w:pStyle w:val="Heading3"/>
      </w:pPr>
      <w:bookmarkStart w:id="417" w:name="_Toc85186061"/>
      <w:r>
        <w:t>Lesson 2</w:t>
      </w:r>
      <w:r w:rsidR="001937F1">
        <w:t xml:space="preserve"> - </w:t>
      </w:r>
      <w:r>
        <w:t>Charge regulation</w:t>
      </w:r>
      <w:bookmarkEnd w:id="417"/>
    </w:p>
    <w:p w14:paraId="763B0B14" w14:textId="7C52A97B" w:rsidR="00CA7D11" w:rsidRDefault="00CA7D11" w:rsidP="001B4F53">
      <w:pPr>
        <w:pStyle w:val="List1"/>
        <w:numPr>
          <w:ilvl w:val="0"/>
          <w:numId w:val="40"/>
        </w:numPr>
      </w:pPr>
      <w:r>
        <w:t>Regulation integral to the charging source</w:t>
      </w:r>
      <w:r w:rsidR="001B4F53">
        <w:t>.</w:t>
      </w:r>
    </w:p>
    <w:p w14:paraId="5224F480" w14:textId="0A3CDC5B" w:rsidR="00CA7D11" w:rsidRDefault="00CA7D11" w:rsidP="001B4F53">
      <w:pPr>
        <w:pStyle w:val="List1"/>
      </w:pPr>
      <w:r>
        <w:t>Regulation external to the charging source</w:t>
      </w:r>
      <w:r w:rsidR="001B4F53">
        <w:t>.</w:t>
      </w:r>
    </w:p>
    <w:p w14:paraId="6EC4C49D" w14:textId="78C35CC8" w:rsidR="00CA7D11" w:rsidRDefault="00CA7D11" w:rsidP="001937F1">
      <w:pPr>
        <w:pStyle w:val="Heading3"/>
      </w:pPr>
      <w:bookmarkStart w:id="418" w:name="_Toc85186062"/>
      <w:r>
        <w:t>Lesson 3</w:t>
      </w:r>
      <w:r w:rsidR="001937F1">
        <w:t xml:space="preserve"> - </w:t>
      </w:r>
      <w:r>
        <w:t>Charge systems maintenance</w:t>
      </w:r>
      <w:bookmarkEnd w:id="418"/>
    </w:p>
    <w:p w14:paraId="0DB7AD61" w14:textId="0D06103C" w:rsidR="00CA7D11" w:rsidRDefault="00CA7D11" w:rsidP="001B4F53">
      <w:pPr>
        <w:pStyle w:val="List1"/>
        <w:numPr>
          <w:ilvl w:val="0"/>
          <w:numId w:val="38"/>
        </w:numPr>
      </w:pPr>
      <w:r>
        <w:t>Charge output checks</w:t>
      </w:r>
    </w:p>
    <w:p w14:paraId="72F8D2BC" w14:textId="0D2526FC" w:rsidR="00CA7D11" w:rsidRDefault="00817FCB" w:rsidP="001937F1">
      <w:pPr>
        <w:pStyle w:val="Heading1"/>
      </w:pPr>
      <w:bookmarkStart w:id="419" w:name="_Toc85186063"/>
      <w:r>
        <w:rPr>
          <w:caps w:val="0"/>
        </w:rPr>
        <w:t>MODULE 5 – GENERAL CONSIDERATIONS AND SITE VISIT</w:t>
      </w:r>
      <w:bookmarkEnd w:id="419"/>
    </w:p>
    <w:p w14:paraId="0C05B0F2" w14:textId="77777777" w:rsidR="001937F1" w:rsidRPr="001937F1" w:rsidRDefault="001937F1" w:rsidP="001937F1">
      <w:pPr>
        <w:pStyle w:val="Heading1separatationline"/>
      </w:pPr>
    </w:p>
    <w:p w14:paraId="4EB96A0F" w14:textId="5161DC99" w:rsidR="00CA7D11" w:rsidRDefault="00CA7D11" w:rsidP="001937F1">
      <w:pPr>
        <w:pStyle w:val="Heading2"/>
      </w:pPr>
      <w:bookmarkStart w:id="420" w:name="_Toc85186064"/>
      <w:r>
        <w:t>Scope</w:t>
      </w:r>
      <w:bookmarkEnd w:id="420"/>
    </w:p>
    <w:p w14:paraId="3258CBA0" w14:textId="77777777" w:rsidR="001937F1" w:rsidRPr="001937F1" w:rsidRDefault="001937F1" w:rsidP="001937F1">
      <w:pPr>
        <w:pStyle w:val="Heading2separationline"/>
      </w:pPr>
    </w:p>
    <w:p w14:paraId="3A26B3B7" w14:textId="77777777" w:rsidR="00CA7D11" w:rsidRDefault="00CA7D11" w:rsidP="00CA7D11">
      <w:pPr>
        <w:pStyle w:val="BodyText"/>
      </w:pPr>
      <w:r>
        <w:t>This module covers general items of battery installation and operation before a site visit to consolidate knowledge gained on the course in a practical manner</w:t>
      </w:r>
    </w:p>
    <w:p w14:paraId="79C94D64" w14:textId="13887E23" w:rsidR="00CA7D11" w:rsidRDefault="00CA7D11" w:rsidP="001937F1">
      <w:pPr>
        <w:pStyle w:val="Heading2"/>
      </w:pPr>
      <w:bookmarkStart w:id="421" w:name="_Toc85186065"/>
      <w:r>
        <w:t>Learning Objective</w:t>
      </w:r>
      <w:bookmarkEnd w:id="421"/>
    </w:p>
    <w:p w14:paraId="765BC35A" w14:textId="77777777" w:rsidR="001937F1" w:rsidRPr="001937F1" w:rsidRDefault="001937F1" w:rsidP="001937F1">
      <w:pPr>
        <w:pStyle w:val="Heading2separationline"/>
      </w:pPr>
    </w:p>
    <w:p w14:paraId="3AAAF455" w14:textId="77777777" w:rsidR="00CA7D11" w:rsidRDefault="00CA7D11" w:rsidP="00CA7D11">
      <w:pPr>
        <w:pStyle w:val="BodyText"/>
      </w:pPr>
      <w:r>
        <w:t xml:space="preserve">To gain a </w:t>
      </w:r>
      <w:r w:rsidRPr="00147C61">
        <w:rPr>
          <w:bCs/>
          <w:rPrChange w:id="422" w:author="Kevin Gregory" w:date="2021-09-10T11:08:00Z">
            <w:rPr>
              <w:b/>
            </w:rPr>
          </w:rPrChange>
        </w:rPr>
        <w:t>basic</w:t>
      </w:r>
      <w:r>
        <w:t xml:space="preserve"> understanding of the overview of conditions and general issues pertinent to power systems on buoys.</w:t>
      </w:r>
    </w:p>
    <w:p w14:paraId="4B6C3639" w14:textId="28D52993" w:rsidR="00CA7D11" w:rsidRDefault="001937F1" w:rsidP="001937F1">
      <w:pPr>
        <w:pStyle w:val="Heading2"/>
      </w:pPr>
      <w:bookmarkStart w:id="423" w:name="_Toc85186066"/>
      <w:r>
        <w:t>Syllabus</w:t>
      </w:r>
      <w:bookmarkEnd w:id="423"/>
    </w:p>
    <w:p w14:paraId="55AEAAA4" w14:textId="77777777" w:rsidR="001937F1" w:rsidRPr="001937F1" w:rsidRDefault="001937F1" w:rsidP="001937F1">
      <w:pPr>
        <w:pStyle w:val="Heading2separationline"/>
      </w:pPr>
    </w:p>
    <w:p w14:paraId="1168FE47" w14:textId="2799836A" w:rsidR="00CA7D11" w:rsidRDefault="00CA7D11" w:rsidP="001937F1">
      <w:pPr>
        <w:pStyle w:val="Heading3"/>
      </w:pPr>
      <w:bookmarkStart w:id="424" w:name="_Toc85186067"/>
      <w:r>
        <w:t>Lesson 1</w:t>
      </w:r>
      <w:r w:rsidR="001937F1">
        <w:t xml:space="preserve"> - </w:t>
      </w:r>
      <w:r>
        <w:t>Environmental protection</w:t>
      </w:r>
      <w:bookmarkEnd w:id="424"/>
    </w:p>
    <w:p w14:paraId="03EFADE8" w14:textId="770705DC" w:rsidR="00CA7D11" w:rsidRDefault="00CA7D11" w:rsidP="001B4F53">
      <w:pPr>
        <w:pStyle w:val="List1"/>
        <w:numPr>
          <w:ilvl w:val="0"/>
          <w:numId w:val="36"/>
        </w:numPr>
      </w:pPr>
      <w:r>
        <w:t>Terminal covers</w:t>
      </w:r>
      <w:r w:rsidR="001B4F53">
        <w:t>:</w:t>
      </w:r>
    </w:p>
    <w:p w14:paraId="1CEF5508" w14:textId="280B6D84" w:rsidR="00CA7D11" w:rsidRDefault="00CA7D11" w:rsidP="001B4F53">
      <w:pPr>
        <w:pStyle w:val="Lista"/>
      </w:pPr>
      <w:del w:id="425" w:author="Kevin Gregory" w:date="2021-10-15T10:36:00Z">
        <w:r w:rsidDel="00C15D3B">
          <w:delText>a.</w:delText>
        </w:r>
        <w:r w:rsidDel="00C15D3B">
          <w:tab/>
        </w:r>
      </w:del>
      <w:r>
        <w:t>Open</w:t>
      </w:r>
      <w:r w:rsidR="001B4F53">
        <w:t>.</w:t>
      </w:r>
    </w:p>
    <w:p w14:paraId="249DCCC7" w14:textId="59751926" w:rsidR="00CA7D11" w:rsidRDefault="00CA7D11" w:rsidP="001B4F53">
      <w:pPr>
        <w:pStyle w:val="Lista"/>
      </w:pPr>
      <w:del w:id="426" w:author="Kevin Gregory" w:date="2021-10-15T10:36:00Z">
        <w:r w:rsidDel="00C15D3B">
          <w:delText>b.</w:delText>
        </w:r>
        <w:r w:rsidDel="00C15D3B">
          <w:tab/>
        </w:r>
      </w:del>
      <w:r>
        <w:t>Sealed</w:t>
      </w:r>
      <w:r w:rsidR="001B4F53">
        <w:t>.</w:t>
      </w:r>
    </w:p>
    <w:p w14:paraId="54C5C2F6" w14:textId="6378B02C" w:rsidR="00CA7D11" w:rsidRDefault="00CA7D11" w:rsidP="001B4F53">
      <w:pPr>
        <w:pStyle w:val="List1"/>
      </w:pPr>
      <w:r>
        <w:t>Battery boxes</w:t>
      </w:r>
      <w:r w:rsidR="001B4F53">
        <w:t>:</w:t>
      </w:r>
    </w:p>
    <w:p w14:paraId="41D53AF2" w14:textId="77777777" w:rsidR="00CA7D11" w:rsidRDefault="00CA7D11" w:rsidP="001B4F53">
      <w:pPr>
        <w:pStyle w:val="Lista"/>
      </w:pPr>
      <w:del w:id="427" w:author="Kevin Gregory" w:date="2021-10-15T10:36:00Z">
        <w:r w:rsidDel="00C15D3B">
          <w:delText>a.</w:delText>
        </w:r>
        <w:r w:rsidDel="00C15D3B">
          <w:tab/>
        </w:r>
      </w:del>
      <w:r>
        <w:t>Sealed</w:t>
      </w:r>
    </w:p>
    <w:p w14:paraId="2C433F1D" w14:textId="77777777" w:rsidR="00CA7D11" w:rsidRDefault="00CA7D11" w:rsidP="001B4F53">
      <w:pPr>
        <w:pStyle w:val="Lista"/>
      </w:pPr>
      <w:del w:id="428" w:author="Kevin Gregory" w:date="2021-10-15T10:36:00Z">
        <w:r w:rsidDel="00C15D3B">
          <w:delText>b.</w:delText>
        </w:r>
        <w:r w:rsidDel="00C15D3B">
          <w:tab/>
        </w:r>
      </w:del>
      <w:r>
        <w:t>Vented</w:t>
      </w:r>
    </w:p>
    <w:p w14:paraId="2AD91646" w14:textId="308996C1" w:rsidR="00CA7D11" w:rsidRDefault="00CA7D11" w:rsidP="001B4F53">
      <w:pPr>
        <w:pStyle w:val="List1"/>
      </w:pPr>
      <w:r>
        <w:t>Location</w:t>
      </w:r>
      <w:r w:rsidR="001B4F53">
        <w:t>:</w:t>
      </w:r>
    </w:p>
    <w:p w14:paraId="653853FE" w14:textId="1EC092FA" w:rsidR="00CA7D11" w:rsidRDefault="00CA7D11" w:rsidP="00CA7D11">
      <w:pPr>
        <w:pStyle w:val="BodyText"/>
      </w:pPr>
      <w:r>
        <w:tab/>
        <w:t>a.</w:t>
      </w:r>
      <w:r>
        <w:tab/>
        <w:t>Access</w:t>
      </w:r>
      <w:r w:rsidR="001B4F53">
        <w:t>.</w:t>
      </w:r>
    </w:p>
    <w:p w14:paraId="3CFB2BF0" w14:textId="144E668B" w:rsidR="00CA7D11" w:rsidRDefault="00CA7D11" w:rsidP="00CA7D11">
      <w:pPr>
        <w:pStyle w:val="BodyText"/>
      </w:pPr>
      <w:r>
        <w:lastRenderedPageBreak/>
        <w:tab/>
        <w:t>b.</w:t>
      </w:r>
      <w:r>
        <w:tab/>
        <w:t>Theft</w:t>
      </w:r>
      <w:r w:rsidR="001B4F53">
        <w:t>.</w:t>
      </w:r>
    </w:p>
    <w:p w14:paraId="1EB27A81" w14:textId="248C47A6" w:rsidR="00CA7D11" w:rsidRDefault="00CA7D11" w:rsidP="00CA7D11">
      <w:pPr>
        <w:pStyle w:val="BodyText"/>
      </w:pPr>
      <w:r>
        <w:tab/>
        <w:t>c.</w:t>
      </w:r>
      <w:r>
        <w:tab/>
        <w:t>Wave protection</w:t>
      </w:r>
      <w:r w:rsidR="001B4F53">
        <w:t>.</w:t>
      </w:r>
    </w:p>
    <w:p w14:paraId="401261C2" w14:textId="62527345" w:rsidR="00CA7D11" w:rsidRDefault="00CA7D11" w:rsidP="001937F1">
      <w:pPr>
        <w:pStyle w:val="Heading3"/>
      </w:pPr>
      <w:bookmarkStart w:id="429" w:name="_Toc85186068"/>
      <w:r>
        <w:t>Lesson 2</w:t>
      </w:r>
      <w:r w:rsidR="001937F1">
        <w:t xml:space="preserve"> - </w:t>
      </w:r>
      <w:r>
        <w:t>Site visit</w:t>
      </w:r>
      <w:bookmarkEnd w:id="429"/>
    </w:p>
    <w:p w14:paraId="1C3D207A" w14:textId="70CECFAC" w:rsidR="00CA7D11" w:rsidRDefault="00CA7D11" w:rsidP="001B4F53">
      <w:pPr>
        <w:pStyle w:val="List1"/>
        <w:numPr>
          <w:ilvl w:val="0"/>
          <w:numId w:val="37"/>
        </w:numPr>
      </w:pPr>
      <w:r>
        <w:t>Visit to a buoy yard to view power system installations</w:t>
      </w:r>
      <w:r w:rsidR="001B4F53">
        <w:t>.</w:t>
      </w:r>
    </w:p>
    <w:p w14:paraId="7013A95B" w14:textId="4901FC02" w:rsidR="00CA7D11" w:rsidRDefault="00CA7D11" w:rsidP="001B4F53">
      <w:pPr>
        <w:pStyle w:val="List1"/>
      </w:pPr>
      <w:r>
        <w:t>Visit to battery conditioning installation</w:t>
      </w:r>
      <w:r w:rsidR="001B4F53">
        <w:t>.</w:t>
      </w:r>
    </w:p>
    <w:p w14:paraId="3AE8FCD1" w14:textId="41279934" w:rsidR="00D2697A" w:rsidRPr="00093294" w:rsidRDefault="00D2697A" w:rsidP="00CA7D11">
      <w:pPr>
        <w:pStyle w:val="BodyText"/>
      </w:pPr>
    </w:p>
    <w:sectPr w:rsidR="00D2697A" w:rsidRPr="00093294" w:rsidSect="00CA7D11">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D1F58" w14:textId="77777777" w:rsidR="00555084" w:rsidRDefault="00555084" w:rsidP="003274DB">
      <w:r>
        <w:separator/>
      </w:r>
    </w:p>
    <w:p w14:paraId="2AF85C18" w14:textId="77777777" w:rsidR="00555084" w:rsidRDefault="00555084"/>
    <w:p w14:paraId="14F1D891" w14:textId="77777777" w:rsidR="00555084" w:rsidRDefault="00555084"/>
    <w:p w14:paraId="1D0DEFF8" w14:textId="77777777" w:rsidR="00555084" w:rsidRDefault="00555084"/>
  </w:endnote>
  <w:endnote w:type="continuationSeparator" w:id="0">
    <w:p w14:paraId="50CA3C2C" w14:textId="77777777" w:rsidR="00555084" w:rsidRDefault="00555084" w:rsidP="003274DB">
      <w:r>
        <w:continuationSeparator/>
      </w:r>
    </w:p>
    <w:p w14:paraId="79733CEC" w14:textId="77777777" w:rsidR="00555084" w:rsidRDefault="00555084"/>
    <w:p w14:paraId="54F51AE0" w14:textId="77777777" w:rsidR="00555084" w:rsidRDefault="00555084"/>
    <w:p w14:paraId="5A14E801" w14:textId="77777777" w:rsidR="00555084" w:rsidRDefault="00555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F9C0" w14:textId="77777777" w:rsidR="00FD7404" w:rsidRDefault="00FD7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37600" w14:textId="77777777" w:rsidR="00FD7404" w:rsidRPr="00AC24F4" w:rsidRDefault="00C51869" w:rsidP="00FD7404">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79632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FD7404" w:rsidRPr="00AC24F4">
      <w:rPr>
        <w:rFonts w:ascii="Avenir Book" w:hAnsi="Avenir Book"/>
        <w:color w:val="808080" w:themeColor="background1" w:themeShade="80"/>
        <w:sz w:val="13"/>
        <w:szCs w:val="13"/>
      </w:rPr>
      <w:t>10, rue des Gaudines – 78100 Saint Germaine en Laye, France</w:t>
    </w:r>
  </w:p>
  <w:p w14:paraId="6C02D5BC" w14:textId="77777777" w:rsidR="00FD7404" w:rsidRPr="00AC24F4" w:rsidRDefault="00FD7404" w:rsidP="00FD7404">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43CE712D" w14:textId="77777777" w:rsidR="00FD7404" w:rsidRPr="004B6107" w:rsidRDefault="00FD7404" w:rsidP="00FD7404">
    <w:pPr>
      <w:rPr>
        <w:rFonts w:ascii="Avenir Book" w:hAnsi="Avenir Book"/>
        <w:b/>
        <w:color w:val="00558C"/>
        <w:sz w:val="14"/>
        <w:szCs w:val="14"/>
      </w:rPr>
    </w:pPr>
    <w:r w:rsidRPr="004B6107">
      <w:rPr>
        <w:rFonts w:ascii="Avenir Book" w:hAnsi="Avenir Book"/>
        <w:b/>
        <w:color w:val="00558C"/>
        <w:sz w:val="14"/>
        <w:szCs w:val="14"/>
      </w:rPr>
      <w:t>www.iala-aism.org</w:t>
    </w:r>
  </w:p>
  <w:p w14:paraId="61D8AA21" w14:textId="77777777" w:rsidR="00FD7404" w:rsidRPr="004B6107" w:rsidRDefault="00FD7404" w:rsidP="00FD7404">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5003AB93" w:rsidR="00C51869" w:rsidRPr="00ED2A8D" w:rsidRDefault="00FD7404" w:rsidP="00FD7404">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7885" w14:textId="77777777" w:rsidR="00FD7404" w:rsidRDefault="00FD74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C64F" w14:textId="77777777" w:rsidR="00C51869" w:rsidRPr="003028AF" w:rsidRDefault="00C51869" w:rsidP="003028AF">
    <w:pPr>
      <w:pStyle w:val="Footer"/>
      <w:rPr>
        <w:sz w:val="15"/>
        <w:szCs w:val="15"/>
      </w:rPr>
    </w:pPr>
  </w:p>
  <w:p w14:paraId="3170B192" w14:textId="77777777" w:rsidR="00C51869" w:rsidRDefault="00C51869" w:rsidP="00AB4A21">
    <w:pPr>
      <w:pStyle w:val="Footerportrait"/>
    </w:pPr>
  </w:p>
  <w:p w14:paraId="4B590508" w14:textId="45AE8274" w:rsidR="00C51869" w:rsidRPr="00391A13" w:rsidRDefault="00147C61" w:rsidP="00AB4A21">
    <w:pPr>
      <w:pStyle w:val="Footerportrait"/>
      <w:rPr>
        <w:b w:val="0"/>
      </w:rPr>
    </w:pPr>
    <w:fldSimple w:instr=" STYLEREF &quot;Document type&quot; \* MERGEFORMAT ">
      <w:r w:rsidR="00FC34B4" w:rsidRPr="00FC34B4">
        <w:rPr>
          <w:b w:val="0"/>
          <w:bCs/>
        </w:rPr>
        <w:t>IALA Model Course</w:t>
      </w:r>
    </w:fldSimple>
    <w:r w:rsidR="00C51869">
      <w:t xml:space="preserve"> </w:t>
    </w:r>
    <w:r w:rsidR="00BA5F5A" w:rsidRPr="00391A13">
      <w:rPr>
        <w:b w:val="0"/>
      </w:rPr>
      <w:fldChar w:fldCharType="begin"/>
    </w:r>
    <w:r w:rsidR="00BA5F5A" w:rsidRPr="00391A13">
      <w:rPr>
        <w:b w:val="0"/>
      </w:rPr>
      <w:instrText xml:space="preserve"> STYLEREF "Document number" \* MERGEFORMAT </w:instrText>
    </w:r>
    <w:r w:rsidR="00BA5F5A" w:rsidRPr="00391A13">
      <w:rPr>
        <w:b w:val="0"/>
      </w:rPr>
      <w:fldChar w:fldCharType="separate"/>
    </w:r>
    <w:r w:rsidR="00FC34B4">
      <w:rPr>
        <w:b w:val="0"/>
      </w:rPr>
      <w:t>L2.1.14C2001-9</w:t>
    </w:r>
    <w:r w:rsidR="00BA5F5A" w:rsidRPr="00391A13">
      <w:rPr>
        <w:b w:val="0"/>
      </w:rPr>
      <w:fldChar w:fldCharType="end"/>
    </w:r>
    <w:r w:rsidR="00C51869" w:rsidRPr="00391A13">
      <w:rPr>
        <w:b w:val="0"/>
      </w:rPr>
      <w:t xml:space="preserve"> – </w:t>
    </w:r>
    <w:r w:rsidR="00BA5F5A" w:rsidRPr="00391A13">
      <w:rPr>
        <w:b w:val="0"/>
      </w:rPr>
      <w:fldChar w:fldCharType="begin"/>
    </w:r>
    <w:r w:rsidR="00BA5F5A" w:rsidRPr="00391A13">
      <w:rPr>
        <w:b w:val="0"/>
      </w:rPr>
      <w:instrText xml:space="preserve"> STYLEREF "Document name" \* MERGEFORMAT </w:instrText>
    </w:r>
    <w:r w:rsidR="00BA5F5A" w:rsidRPr="00391A13">
      <w:rPr>
        <w:b w:val="0"/>
      </w:rPr>
      <w:fldChar w:fldCharType="separate"/>
    </w:r>
    <w:r w:rsidR="00FC34B4">
      <w:rPr>
        <w:b w:val="0"/>
      </w:rPr>
      <w:t>Level 2 - Power Sources on Buoys</w:t>
    </w:r>
    <w:r w:rsidR="00BA5F5A" w:rsidRPr="00391A13">
      <w:rPr>
        <w:b w:val="0"/>
      </w:rPr>
      <w:fldChar w:fldCharType="end"/>
    </w:r>
    <w:r w:rsidR="00C51869" w:rsidRPr="00391A13">
      <w:rPr>
        <w:b w:val="0"/>
      </w:rPr>
      <w:tab/>
    </w:r>
  </w:p>
  <w:p w14:paraId="3122D953" w14:textId="77777777" w:rsidR="00C51869" w:rsidRPr="00391A13" w:rsidRDefault="00C51869" w:rsidP="003028AF">
    <w:pPr>
      <w:pStyle w:val="Footer"/>
      <w:framePr w:wrap="none" w:vAnchor="text" w:hAnchor="page" w:x="10882" w:y="1"/>
      <w:rPr>
        <w:rStyle w:val="PageNumber"/>
        <w:color w:val="00558C"/>
        <w:szCs w:val="15"/>
      </w:rPr>
    </w:pPr>
    <w:r w:rsidRPr="00391A13">
      <w:rPr>
        <w:rStyle w:val="PageNumber"/>
        <w:color w:val="00558C"/>
        <w:szCs w:val="15"/>
      </w:rPr>
      <w:t xml:space="preserve">P </w:t>
    </w:r>
    <w:r w:rsidRPr="00391A13">
      <w:rPr>
        <w:rStyle w:val="PageNumber"/>
        <w:color w:val="00558C"/>
        <w:szCs w:val="15"/>
      </w:rPr>
      <w:fldChar w:fldCharType="begin"/>
    </w:r>
    <w:r w:rsidRPr="00391A13">
      <w:rPr>
        <w:rStyle w:val="PageNumber"/>
        <w:color w:val="00558C"/>
        <w:szCs w:val="15"/>
      </w:rPr>
      <w:instrText xml:space="preserve">PAGE  </w:instrText>
    </w:r>
    <w:r w:rsidRPr="00391A13">
      <w:rPr>
        <w:rStyle w:val="PageNumber"/>
        <w:color w:val="00558C"/>
        <w:szCs w:val="15"/>
      </w:rPr>
      <w:fldChar w:fldCharType="separate"/>
    </w:r>
    <w:r w:rsidR="00D12810">
      <w:rPr>
        <w:rStyle w:val="PageNumber"/>
        <w:noProof/>
        <w:color w:val="00558C"/>
        <w:szCs w:val="15"/>
      </w:rPr>
      <w:t>2</w:t>
    </w:r>
    <w:r w:rsidRPr="00391A13">
      <w:rPr>
        <w:rStyle w:val="PageNumber"/>
        <w:color w:val="00558C"/>
        <w:szCs w:val="15"/>
      </w:rPr>
      <w:fldChar w:fldCharType="end"/>
    </w:r>
  </w:p>
  <w:p w14:paraId="20F821B1" w14:textId="090731C4" w:rsidR="00C51869" w:rsidRPr="003028AF" w:rsidRDefault="00C51869" w:rsidP="00292085">
    <w:pPr>
      <w:pStyle w:val="Footereditionno"/>
      <w:tabs>
        <w:tab w:val="clear" w:pos="10206"/>
        <w:tab w:val="right" w:pos="10205"/>
      </w:tabs>
      <w:rPr>
        <w:szCs w:val="15"/>
      </w:rPr>
    </w:pPr>
    <w:r w:rsidRPr="00391A13">
      <w:rPr>
        <w:b w:val="0"/>
        <w:szCs w:val="15"/>
      </w:rPr>
      <w:fldChar w:fldCharType="begin"/>
    </w:r>
    <w:r w:rsidRPr="00391A13">
      <w:rPr>
        <w:b w:val="0"/>
        <w:szCs w:val="15"/>
      </w:rPr>
      <w:instrText xml:space="preserve"> STYLEREF "Edition number" \* MERGEFORMAT </w:instrText>
    </w:r>
    <w:r w:rsidRPr="00391A13">
      <w:rPr>
        <w:b w:val="0"/>
        <w:szCs w:val="15"/>
      </w:rPr>
      <w:fldChar w:fldCharType="separate"/>
    </w:r>
    <w:r w:rsidR="00FC34B4" w:rsidRPr="00FC34B4">
      <w:rPr>
        <w:b w:val="0"/>
        <w:bCs/>
        <w:noProof/>
        <w:szCs w:val="15"/>
        <w:lang w:val="en-US"/>
      </w:rPr>
      <w:t>Edition 2.01</w:t>
    </w:r>
    <w:r w:rsidRPr="00391A13">
      <w:rPr>
        <w:b w:val="0"/>
        <w:szCs w:val="15"/>
      </w:rPr>
      <w:fldChar w:fldCharType="end"/>
    </w:r>
    <w:r w:rsidRPr="00391A13">
      <w:rPr>
        <w:b w:val="0"/>
        <w:szCs w:val="15"/>
      </w:rPr>
      <w:t xml:space="preserve">  </w:t>
    </w:r>
    <w:r w:rsidRPr="00391A13">
      <w:rPr>
        <w:b w:val="0"/>
        <w:szCs w:val="15"/>
      </w:rPr>
      <w:fldChar w:fldCharType="begin"/>
    </w:r>
    <w:r w:rsidRPr="00391A13">
      <w:rPr>
        <w:b w:val="0"/>
        <w:szCs w:val="15"/>
      </w:rPr>
      <w:instrText xml:space="preserve"> STYLEREF "Document date" \* MERGEFORMAT </w:instrText>
    </w:r>
    <w:r w:rsidRPr="00391A13">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8EF1" w14:textId="77777777" w:rsidR="00C51869" w:rsidRPr="002C5134" w:rsidRDefault="00C51869" w:rsidP="002C5134">
    <w:pPr>
      <w:pStyle w:val="Footer"/>
      <w:rPr>
        <w:sz w:val="15"/>
        <w:szCs w:val="15"/>
      </w:rPr>
    </w:pPr>
  </w:p>
  <w:p w14:paraId="57E989F1" w14:textId="77777777" w:rsidR="00C51869" w:rsidRDefault="00C51869" w:rsidP="00D2697A">
    <w:pPr>
      <w:pStyle w:val="Footerlandscape"/>
    </w:pPr>
  </w:p>
  <w:p w14:paraId="355DCCF3" w14:textId="226FE862" w:rsidR="00C51869" w:rsidRPr="00391A13" w:rsidRDefault="00BA5F5A" w:rsidP="00D2697A">
    <w:pPr>
      <w:pStyle w:val="Footerlandscape"/>
      <w:rPr>
        <w:rStyle w:val="PageNumber"/>
        <w:b w:val="0"/>
        <w:szCs w:val="15"/>
      </w:rPr>
    </w:pPr>
    <w:r w:rsidRPr="00391A13">
      <w:rPr>
        <w:b w:val="0"/>
      </w:rPr>
      <w:fldChar w:fldCharType="begin"/>
    </w:r>
    <w:r w:rsidRPr="00391A13">
      <w:rPr>
        <w:b w:val="0"/>
      </w:rPr>
      <w:instrText xml:space="preserve"> STYLEREF "Document type" \* MERGEFORMAT </w:instrText>
    </w:r>
    <w:r w:rsidRPr="00391A13">
      <w:rPr>
        <w:b w:val="0"/>
      </w:rPr>
      <w:fldChar w:fldCharType="separate"/>
    </w:r>
    <w:r w:rsidR="00FC34B4" w:rsidRPr="00FC34B4">
      <w:rPr>
        <w:b w:val="0"/>
        <w:bCs/>
        <w:noProof/>
      </w:rPr>
      <w:t>IALA Model Course</w:t>
    </w:r>
    <w:r w:rsidRPr="00391A13">
      <w:rPr>
        <w:b w:val="0"/>
        <w:bCs/>
        <w:noProof/>
      </w:rPr>
      <w:fldChar w:fldCharType="end"/>
    </w:r>
    <w:r w:rsidR="00C51869" w:rsidRPr="00391A13">
      <w:rPr>
        <w:b w:val="0"/>
      </w:rPr>
      <w:t xml:space="preserve"> </w:t>
    </w:r>
    <w:r w:rsidRPr="00391A13">
      <w:rPr>
        <w:b w:val="0"/>
      </w:rPr>
      <w:fldChar w:fldCharType="begin"/>
    </w:r>
    <w:r w:rsidRPr="00391A13">
      <w:rPr>
        <w:b w:val="0"/>
      </w:rPr>
      <w:instrText xml:space="preserve"> STYLEREF "Document number" \* MERGEFORMAT </w:instrText>
    </w:r>
    <w:r w:rsidRPr="00391A13">
      <w:rPr>
        <w:b w:val="0"/>
      </w:rPr>
      <w:fldChar w:fldCharType="separate"/>
    </w:r>
    <w:r w:rsidR="00FC34B4">
      <w:rPr>
        <w:b w:val="0"/>
        <w:noProof/>
      </w:rPr>
      <w:t>L2.1.14C2001-9</w:t>
    </w:r>
    <w:r w:rsidRPr="00391A13">
      <w:rPr>
        <w:b w:val="0"/>
        <w:noProof/>
      </w:rPr>
      <w:fldChar w:fldCharType="end"/>
    </w:r>
    <w:r w:rsidR="00C51869" w:rsidRPr="00391A13">
      <w:rPr>
        <w:b w:val="0"/>
      </w:rPr>
      <w:t xml:space="preserve"> – </w:t>
    </w:r>
    <w:r w:rsidRPr="00391A13">
      <w:rPr>
        <w:b w:val="0"/>
      </w:rPr>
      <w:fldChar w:fldCharType="begin"/>
    </w:r>
    <w:r w:rsidRPr="00391A13">
      <w:rPr>
        <w:b w:val="0"/>
      </w:rPr>
      <w:instrText xml:space="preserve"> STYLEREF "Document name" \* MERGEFORMAT </w:instrText>
    </w:r>
    <w:r w:rsidRPr="00391A13">
      <w:rPr>
        <w:b w:val="0"/>
      </w:rPr>
      <w:fldChar w:fldCharType="separate"/>
    </w:r>
    <w:r w:rsidR="00FC34B4">
      <w:rPr>
        <w:b w:val="0"/>
        <w:noProof/>
      </w:rPr>
      <w:t>Level 2 - Power Sources on Buoys</w:t>
    </w:r>
    <w:r w:rsidRPr="00391A13">
      <w:rPr>
        <w:b w:val="0"/>
        <w:noProof/>
      </w:rPr>
      <w:fldChar w:fldCharType="end"/>
    </w:r>
  </w:p>
  <w:p w14:paraId="6A8C5D6B" w14:textId="3CEC4675" w:rsidR="00C51869" w:rsidRPr="00480D65" w:rsidRDefault="00BA5F5A" w:rsidP="00D2697A">
    <w:pPr>
      <w:pStyle w:val="Footerlandscape"/>
    </w:pPr>
    <w:r w:rsidRPr="00391A13">
      <w:rPr>
        <w:b w:val="0"/>
      </w:rPr>
      <w:fldChar w:fldCharType="begin"/>
    </w:r>
    <w:r w:rsidRPr="00391A13">
      <w:rPr>
        <w:b w:val="0"/>
      </w:rPr>
      <w:instrText xml:space="preserve"> STYLEREF "Edition number" \* MERGEFORMAT </w:instrText>
    </w:r>
    <w:r w:rsidRPr="00391A13">
      <w:rPr>
        <w:b w:val="0"/>
      </w:rPr>
      <w:fldChar w:fldCharType="separate"/>
    </w:r>
    <w:r w:rsidR="00FC34B4" w:rsidRPr="00FC34B4">
      <w:rPr>
        <w:b w:val="0"/>
        <w:bCs/>
        <w:noProof/>
      </w:rPr>
      <w:t>Edition 2.01</w:t>
    </w:r>
    <w:r w:rsidRPr="00391A13">
      <w:rPr>
        <w:b w:val="0"/>
        <w:bCs/>
        <w:noProof/>
      </w:rPr>
      <w:fldChar w:fldCharType="end"/>
    </w:r>
    <w:r w:rsidR="00C51869" w:rsidRPr="00391A13">
      <w:rPr>
        <w:b w:val="0"/>
      </w:rPr>
      <w:t xml:space="preserve">  </w:t>
    </w:r>
    <w:r w:rsidRPr="00391A13">
      <w:rPr>
        <w:b w:val="0"/>
      </w:rPr>
      <w:fldChar w:fldCharType="begin"/>
    </w:r>
    <w:r w:rsidRPr="00391A13">
      <w:rPr>
        <w:b w:val="0"/>
      </w:rPr>
      <w:instrText xml:space="preserve"> STYLEREF "Document date" \* MERGEFORMAT </w:instrText>
    </w:r>
    <w:r w:rsidRPr="00391A13">
      <w:rPr>
        <w:b w:val="0"/>
        <w:bCs/>
        <w:noProof/>
      </w:rPr>
      <w:fldChar w:fldCharType="end"/>
    </w:r>
    <w:r w:rsidR="00C51869" w:rsidRPr="00C907DF">
      <w:tab/>
    </w:r>
    <w:r w:rsidR="00C51869" w:rsidRPr="002C5134">
      <w:t xml:space="preserve">P </w:t>
    </w:r>
    <w:r w:rsidR="00C51869" w:rsidRPr="002C5134">
      <w:fldChar w:fldCharType="begin"/>
    </w:r>
    <w:r w:rsidR="00C51869" w:rsidRPr="002C5134">
      <w:instrText xml:space="preserve">PAGE  </w:instrText>
    </w:r>
    <w:r w:rsidR="00C51869" w:rsidRPr="002C5134">
      <w:fldChar w:fldCharType="separate"/>
    </w:r>
    <w:r w:rsidR="00D12810">
      <w:rPr>
        <w:noProof/>
      </w:rPr>
      <w:t>11</w:t>
    </w:r>
    <w:r w:rsidR="00C51869"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1F824" w14:textId="77777777" w:rsidR="00555084" w:rsidRDefault="00555084">
      <w:r>
        <w:separator/>
      </w:r>
    </w:p>
    <w:p w14:paraId="20893D38" w14:textId="77777777" w:rsidR="00555084" w:rsidRDefault="00555084"/>
  </w:footnote>
  <w:footnote w:type="continuationSeparator" w:id="0">
    <w:p w14:paraId="76D269E3" w14:textId="77777777" w:rsidR="00555084" w:rsidRDefault="00555084" w:rsidP="003274DB">
      <w:r>
        <w:continuationSeparator/>
      </w:r>
    </w:p>
    <w:p w14:paraId="013510A5" w14:textId="77777777" w:rsidR="00555084" w:rsidRDefault="00555084"/>
    <w:p w14:paraId="6BCC420F" w14:textId="77777777" w:rsidR="00555084" w:rsidRDefault="00555084"/>
    <w:p w14:paraId="160F3B87" w14:textId="77777777" w:rsidR="00555084" w:rsidRDefault="005550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15D9" w14:textId="77777777" w:rsidR="00FD7404" w:rsidRDefault="00FD74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7B0D" w14:textId="77777777" w:rsidR="00C51869" w:rsidRPr="00ED2A8D" w:rsidRDefault="00C51869"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C51869" w:rsidRPr="00ED2A8D" w:rsidRDefault="00C51869" w:rsidP="008747E0">
    <w:pPr>
      <w:pStyle w:val="Header"/>
    </w:pPr>
  </w:p>
  <w:p w14:paraId="43D1C755" w14:textId="77777777" w:rsidR="00C51869" w:rsidRDefault="00C51869" w:rsidP="008747E0">
    <w:pPr>
      <w:pStyle w:val="Header"/>
    </w:pPr>
  </w:p>
  <w:p w14:paraId="61D8E457" w14:textId="77777777" w:rsidR="00C51869" w:rsidRDefault="00C51869" w:rsidP="008747E0">
    <w:pPr>
      <w:pStyle w:val="Header"/>
    </w:pPr>
  </w:p>
  <w:p w14:paraId="58BCBCFD" w14:textId="77777777" w:rsidR="00C51869" w:rsidRDefault="00C51869" w:rsidP="008747E0">
    <w:pPr>
      <w:pStyle w:val="Header"/>
    </w:pPr>
  </w:p>
  <w:p w14:paraId="5BAB1884" w14:textId="77777777" w:rsidR="00C51869" w:rsidRDefault="00C51869" w:rsidP="008747E0">
    <w:pPr>
      <w:pStyle w:val="Header"/>
    </w:pPr>
  </w:p>
  <w:p w14:paraId="4DD85B4A" w14:textId="77777777" w:rsidR="00C51869" w:rsidRDefault="00C51869" w:rsidP="008747E0">
    <w:pPr>
      <w:pStyle w:val="Header"/>
    </w:pPr>
    <w:r>
      <w:rPr>
        <w:noProof/>
        <w:lang w:eastAsia="en-GB"/>
      </w:rPr>
      <w:drawing>
        <wp:anchor distT="0" distB="0" distL="114300" distR="114300" simplePos="0" relativeHeight="251656189" behindDoc="1" locked="0" layoutInCell="1" allowOverlap="1" wp14:anchorId="5BE99025" wp14:editId="02AABEA4">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C51869" w:rsidRPr="00ED2A8D" w:rsidRDefault="00C51869" w:rsidP="008747E0">
    <w:pPr>
      <w:pStyle w:val="Header"/>
    </w:pPr>
  </w:p>
  <w:p w14:paraId="41F33213" w14:textId="77777777" w:rsidR="00C51869" w:rsidRPr="00ED2A8D" w:rsidRDefault="00C5186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6F7D2" w14:textId="77777777" w:rsidR="00FD7404" w:rsidRDefault="00FD74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703E" w14:textId="77777777" w:rsidR="00C51869" w:rsidRPr="00ED2A8D" w:rsidRDefault="00C51869"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C51869" w:rsidRPr="00ED2A8D" w:rsidRDefault="00C51869" w:rsidP="008747E0">
    <w:pPr>
      <w:pStyle w:val="Header"/>
    </w:pPr>
  </w:p>
  <w:p w14:paraId="6D3E8DA9" w14:textId="77777777" w:rsidR="00C51869" w:rsidRDefault="00C51869" w:rsidP="008747E0">
    <w:pPr>
      <w:pStyle w:val="Header"/>
    </w:pPr>
  </w:p>
  <w:p w14:paraId="13CD8389" w14:textId="77777777" w:rsidR="00C51869" w:rsidRDefault="00C51869" w:rsidP="008747E0">
    <w:pPr>
      <w:pStyle w:val="Header"/>
    </w:pPr>
  </w:p>
  <w:p w14:paraId="4E3BCB0D" w14:textId="77777777" w:rsidR="00C51869" w:rsidRDefault="00C51869" w:rsidP="008747E0">
    <w:pPr>
      <w:pStyle w:val="Header"/>
    </w:pPr>
  </w:p>
  <w:p w14:paraId="66E998F9" w14:textId="77777777" w:rsidR="00C51869" w:rsidRPr="00441393" w:rsidRDefault="00C51869" w:rsidP="00441393">
    <w:pPr>
      <w:pStyle w:val="Contents"/>
    </w:pPr>
    <w:r>
      <w:t>DOCUMENT REVISION</w:t>
    </w:r>
  </w:p>
  <w:p w14:paraId="2A9E6DD6" w14:textId="77777777" w:rsidR="00C51869" w:rsidRPr="00ED2A8D" w:rsidRDefault="00C51869" w:rsidP="008747E0">
    <w:pPr>
      <w:pStyle w:val="Header"/>
    </w:pPr>
  </w:p>
  <w:p w14:paraId="1AE87B5E" w14:textId="77777777" w:rsidR="00C51869" w:rsidRPr="00AC33A2" w:rsidRDefault="00C51869"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C5D" w14:textId="77777777" w:rsidR="00C51869" w:rsidRPr="00ED2A8D" w:rsidRDefault="00C51869" w:rsidP="008747E0">
    <w:pPr>
      <w:pStyle w:val="Header"/>
    </w:pPr>
    <w:r>
      <w:rPr>
        <w:noProof/>
        <w:lang w:eastAsia="en-GB"/>
      </w:rPr>
      <w:drawing>
        <wp:anchor distT="0" distB="0" distL="114300" distR="114300" simplePos="0" relativeHeight="251658240"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C51869" w:rsidRPr="00ED2A8D" w:rsidRDefault="00C51869" w:rsidP="008747E0">
    <w:pPr>
      <w:pStyle w:val="Header"/>
    </w:pPr>
  </w:p>
  <w:p w14:paraId="7CBC1758" w14:textId="77777777" w:rsidR="00C51869" w:rsidRDefault="00C51869" w:rsidP="008747E0">
    <w:pPr>
      <w:pStyle w:val="Header"/>
    </w:pPr>
  </w:p>
  <w:p w14:paraId="56D896C9" w14:textId="77777777" w:rsidR="00C51869" w:rsidRDefault="00C51869" w:rsidP="008747E0">
    <w:pPr>
      <w:pStyle w:val="Header"/>
    </w:pPr>
  </w:p>
  <w:p w14:paraId="4E1D74C3" w14:textId="77777777" w:rsidR="00C51869" w:rsidRDefault="00C51869" w:rsidP="008747E0">
    <w:pPr>
      <w:pStyle w:val="Header"/>
    </w:pPr>
  </w:p>
  <w:p w14:paraId="5B152B37" w14:textId="77777777" w:rsidR="00C51869" w:rsidRPr="00441393" w:rsidRDefault="00C51869" w:rsidP="00441393">
    <w:pPr>
      <w:pStyle w:val="Contents"/>
    </w:pPr>
    <w:r>
      <w:t>CONTENTS</w:t>
    </w:r>
  </w:p>
  <w:p w14:paraId="5627B6AB" w14:textId="77777777" w:rsidR="00C51869" w:rsidRPr="00ED2A8D" w:rsidRDefault="00C51869" w:rsidP="008747E0">
    <w:pPr>
      <w:pStyle w:val="Header"/>
    </w:pPr>
  </w:p>
  <w:p w14:paraId="4C97A838" w14:textId="77777777" w:rsidR="00C51869" w:rsidRPr="00AC33A2" w:rsidRDefault="00C5186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3EA" w14:textId="77777777" w:rsidR="00C51869" w:rsidRDefault="00C51869"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E5E83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CDE7B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4A0768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6125A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1041B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4285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8A43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B803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2BC78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14"/>
  </w:num>
  <w:num w:numId="4">
    <w:abstractNumId w:val="10"/>
  </w:num>
  <w:num w:numId="5">
    <w:abstractNumId w:val="17"/>
  </w:num>
  <w:num w:numId="6">
    <w:abstractNumId w:val="21"/>
  </w:num>
  <w:num w:numId="7">
    <w:abstractNumId w:val="28"/>
  </w:num>
  <w:num w:numId="8">
    <w:abstractNumId w:val="25"/>
  </w:num>
  <w:num w:numId="9">
    <w:abstractNumId w:val="19"/>
  </w:num>
  <w:num w:numId="10">
    <w:abstractNumId w:val="16"/>
  </w:num>
  <w:num w:numId="11">
    <w:abstractNumId w:val="11"/>
  </w:num>
  <w:num w:numId="12">
    <w:abstractNumId w:val="26"/>
  </w:num>
  <w:num w:numId="13">
    <w:abstractNumId w:val="8"/>
  </w:num>
  <w:num w:numId="14">
    <w:abstractNumId w:val="15"/>
  </w:num>
  <w:num w:numId="15">
    <w:abstractNumId w:val="13"/>
  </w:num>
  <w:num w:numId="16">
    <w:abstractNumId w:val="18"/>
  </w:num>
  <w:num w:numId="17">
    <w:abstractNumId w:val="20"/>
  </w:num>
  <w:num w:numId="18">
    <w:abstractNumId w:val="23"/>
  </w:num>
  <w:num w:numId="19">
    <w:abstractNumId w:val="27"/>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
  </w:num>
  <w:num w:numId="43">
    <w:abstractNumId w:val="2"/>
  </w:num>
  <w:num w:numId="44">
    <w:abstractNumId w:val="4"/>
  </w:num>
  <w:num w:numId="45">
    <w:abstractNumId w:val="5"/>
  </w:num>
  <w:num w:numId="46">
    <w:abstractNumId w:val="6"/>
  </w:num>
  <w:num w:numId="47">
    <w:abstractNumId w:val="7"/>
  </w:num>
  <w:num w:numId="48">
    <w:abstractNumId w:val="3"/>
  </w:num>
  <w:num w:numId="49">
    <w:abstractNumId w:val="9"/>
  </w:num>
  <w:num w:numId="50">
    <w:abstractNumId w:val="1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379A7"/>
    <w:rsid w:val="00040EB8"/>
    <w:rsid w:val="0004367F"/>
    <w:rsid w:val="000537D0"/>
    <w:rsid w:val="00057B6D"/>
    <w:rsid w:val="00061A7B"/>
    <w:rsid w:val="0008654C"/>
    <w:rsid w:val="000904ED"/>
    <w:rsid w:val="00093294"/>
    <w:rsid w:val="000A0A16"/>
    <w:rsid w:val="000A25B6"/>
    <w:rsid w:val="000A27A8"/>
    <w:rsid w:val="000A5291"/>
    <w:rsid w:val="000B1A77"/>
    <w:rsid w:val="000B5CF2"/>
    <w:rsid w:val="000C711B"/>
    <w:rsid w:val="000D6693"/>
    <w:rsid w:val="000E3954"/>
    <w:rsid w:val="000E3E52"/>
    <w:rsid w:val="000F0F9F"/>
    <w:rsid w:val="000F3F43"/>
    <w:rsid w:val="00113D5B"/>
    <w:rsid w:val="00113EFD"/>
    <w:rsid w:val="00113F8F"/>
    <w:rsid w:val="001205DE"/>
    <w:rsid w:val="001349DB"/>
    <w:rsid w:val="00136E58"/>
    <w:rsid w:val="00147C61"/>
    <w:rsid w:val="0015144A"/>
    <w:rsid w:val="00156525"/>
    <w:rsid w:val="00161325"/>
    <w:rsid w:val="0017295E"/>
    <w:rsid w:val="00180C11"/>
    <w:rsid w:val="001836BE"/>
    <w:rsid w:val="001862BD"/>
    <w:rsid w:val="001862D3"/>
    <w:rsid w:val="001875B1"/>
    <w:rsid w:val="001937F1"/>
    <w:rsid w:val="001B4F53"/>
    <w:rsid w:val="001D4A3E"/>
    <w:rsid w:val="001E0F67"/>
    <w:rsid w:val="001E416D"/>
    <w:rsid w:val="00201337"/>
    <w:rsid w:val="002014BA"/>
    <w:rsid w:val="002022EA"/>
    <w:rsid w:val="00205B17"/>
    <w:rsid w:val="00205D9B"/>
    <w:rsid w:val="002110F4"/>
    <w:rsid w:val="002204DA"/>
    <w:rsid w:val="0022371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80350"/>
    <w:rsid w:val="00380B4E"/>
    <w:rsid w:val="003816E4"/>
    <w:rsid w:val="00383EE9"/>
    <w:rsid w:val="003840BF"/>
    <w:rsid w:val="0038576B"/>
    <w:rsid w:val="0038629E"/>
    <w:rsid w:val="00391A13"/>
    <w:rsid w:val="003A368B"/>
    <w:rsid w:val="003A7759"/>
    <w:rsid w:val="003B03EA"/>
    <w:rsid w:val="003C2348"/>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D0799"/>
    <w:rsid w:val="004E1D57"/>
    <w:rsid w:val="004E2F16"/>
    <w:rsid w:val="004E6604"/>
    <w:rsid w:val="00503044"/>
    <w:rsid w:val="00513460"/>
    <w:rsid w:val="00521F74"/>
    <w:rsid w:val="00523666"/>
    <w:rsid w:val="00526234"/>
    <w:rsid w:val="00555084"/>
    <w:rsid w:val="00557434"/>
    <w:rsid w:val="00580763"/>
    <w:rsid w:val="00595415"/>
    <w:rsid w:val="00597652"/>
    <w:rsid w:val="005A080B"/>
    <w:rsid w:val="005B12A5"/>
    <w:rsid w:val="005B2163"/>
    <w:rsid w:val="005B52D2"/>
    <w:rsid w:val="005C161A"/>
    <w:rsid w:val="005C1BCB"/>
    <w:rsid w:val="005C2312"/>
    <w:rsid w:val="005C299E"/>
    <w:rsid w:val="005C4735"/>
    <w:rsid w:val="005C5C63"/>
    <w:rsid w:val="005C71FF"/>
    <w:rsid w:val="005D304B"/>
    <w:rsid w:val="005D6E5D"/>
    <w:rsid w:val="005E3989"/>
    <w:rsid w:val="005E4659"/>
    <w:rsid w:val="005E6557"/>
    <w:rsid w:val="005F1386"/>
    <w:rsid w:val="005F17C2"/>
    <w:rsid w:val="006127AC"/>
    <w:rsid w:val="00617F1B"/>
    <w:rsid w:val="00627F08"/>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B0FFF"/>
    <w:rsid w:val="006E0818"/>
    <w:rsid w:val="006E0E7D"/>
    <w:rsid w:val="006F032D"/>
    <w:rsid w:val="006F1C14"/>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9549B"/>
    <w:rsid w:val="007A38E3"/>
    <w:rsid w:val="007A446A"/>
    <w:rsid w:val="007A6476"/>
    <w:rsid w:val="007B29A6"/>
    <w:rsid w:val="007B33EB"/>
    <w:rsid w:val="007B6A93"/>
    <w:rsid w:val="007B7FEC"/>
    <w:rsid w:val="007D2107"/>
    <w:rsid w:val="007D5895"/>
    <w:rsid w:val="007D77AB"/>
    <w:rsid w:val="007E30DF"/>
    <w:rsid w:val="007F7544"/>
    <w:rsid w:val="00800995"/>
    <w:rsid w:val="00810E75"/>
    <w:rsid w:val="00815E10"/>
    <w:rsid w:val="00817FCB"/>
    <w:rsid w:val="008326B2"/>
    <w:rsid w:val="00835963"/>
    <w:rsid w:val="00837333"/>
    <w:rsid w:val="00846831"/>
    <w:rsid w:val="0084683E"/>
    <w:rsid w:val="008533FB"/>
    <w:rsid w:val="00864663"/>
    <w:rsid w:val="00864E45"/>
    <w:rsid w:val="00865532"/>
    <w:rsid w:val="008737D3"/>
    <w:rsid w:val="008747E0"/>
    <w:rsid w:val="00876841"/>
    <w:rsid w:val="008827A8"/>
    <w:rsid w:val="00882B3C"/>
    <w:rsid w:val="00883AE3"/>
    <w:rsid w:val="0088489E"/>
    <w:rsid w:val="008972C3"/>
    <w:rsid w:val="008A114A"/>
    <w:rsid w:val="008A5703"/>
    <w:rsid w:val="008C33B5"/>
    <w:rsid w:val="008D1B79"/>
    <w:rsid w:val="008D2314"/>
    <w:rsid w:val="008D78FB"/>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A33B8"/>
    <w:rsid w:val="009B785E"/>
    <w:rsid w:val="009C25D3"/>
    <w:rsid w:val="009C26F8"/>
    <w:rsid w:val="009C609E"/>
    <w:rsid w:val="009E16EC"/>
    <w:rsid w:val="009E4A4D"/>
    <w:rsid w:val="009F081F"/>
    <w:rsid w:val="009F57F8"/>
    <w:rsid w:val="00A00634"/>
    <w:rsid w:val="00A03913"/>
    <w:rsid w:val="00A13E56"/>
    <w:rsid w:val="00A24838"/>
    <w:rsid w:val="00A4308C"/>
    <w:rsid w:val="00A4469B"/>
    <w:rsid w:val="00A5386A"/>
    <w:rsid w:val="00A549B3"/>
    <w:rsid w:val="00A668D2"/>
    <w:rsid w:val="00A72ED7"/>
    <w:rsid w:val="00A8083F"/>
    <w:rsid w:val="00A84CE0"/>
    <w:rsid w:val="00A90D86"/>
    <w:rsid w:val="00A93103"/>
    <w:rsid w:val="00A93B84"/>
    <w:rsid w:val="00AA3E01"/>
    <w:rsid w:val="00AA7005"/>
    <w:rsid w:val="00AB46CD"/>
    <w:rsid w:val="00AB4A21"/>
    <w:rsid w:val="00AB4FB9"/>
    <w:rsid w:val="00AC1940"/>
    <w:rsid w:val="00AC33A2"/>
    <w:rsid w:val="00AD4E86"/>
    <w:rsid w:val="00AE65F1"/>
    <w:rsid w:val="00AE6BB4"/>
    <w:rsid w:val="00AE74AD"/>
    <w:rsid w:val="00AF159C"/>
    <w:rsid w:val="00B01873"/>
    <w:rsid w:val="00B03F1C"/>
    <w:rsid w:val="00B17253"/>
    <w:rsid w:val="00B31A41"/>
    <w:rsid w:val="00B40199"/>
    <w:rsid w:val="00B41B1B"/>
    <w:rsid w:val="00B443F5"/>
    <w:rsid w:val="00B502FF"/>
    <w:rsid w:val="00B552CA"/>
    <w:rsid w:val="00B67422"/>
    <w:rsid w:val="00B67FEF"/>
    <w:rsid w:val="00B70BD4"/>
    <w:rsid w:val="00B73463"/>
    <w:rsid w:val="00B7492B"/>
    <w:rsid w:val="00B9016D"/>
    <w:rsid w:val="00BA0F98"/>
    <w:rsid w:val="00BA1517"/>
    <w:rsid w:val="00BA5F5A"/>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15D3B"/>
    <w:rsid w:val="00C2048E"/>
    <w:rsid w:val="00C222B4"/>
    <w:rsid w:val="00C352EA"/>
    <w:rsid w:val="00C35CF6"/>
    <w:rsid w:val="00C4205C"/>
    <w:rsid w:val="00C42E66"/>
    <w:rsid w:val="00C47A15"/>
    <w:rsid w:val="00C51869"/>
    <w:rsid w:val="00C52B00"/>
    <w:rsid w:val="00C533EC"/>
    <w:rsid w:val="00C5470E"/>
    <w:rsid w:val="00C55EFB"/>
    <w:rsid w:val="00C56585"/>
    <w:rsid w:val="00C56B3F"/>
    <w:rsid w:val="00C773D9"/>
    <w:rsid w:val="00C805CB"/>
    <w:rsid w:val="00C80ACE"/>
    <w:rsid w:val="00C81162"/>
    <w:rsid w:val="00C83666"/>
    <w:rsid w:val="00C870B5"/>
    <w:rsid w:val="00C87A72"/>
    <w:rsid w:val="00C91630"/>
    <w:rsid w:val="00C936F6"/>
    <w:rsid w:val="00C966EB"/>
    <w:rsid w:val="00CA04B1"/>
    <w:rsid w:val="00CA2DFC"/>
    <w:rsid w:val="00CA7D11"/>
    <w:rsid w:val="00CB03D4"/>
    <w:rsid w:val="00CB507B"/>
    <w:rsid w:val="00CC35EF"/>
    <w:rsid w:val="00CC5048"/>
    <w:rsid w:val="00CC5F44"/>
    <w:rsid w:val="00CC6246"/>
    <w:rsid w:val="00CE5E46"/>
    <w:rsid w:val="00D12810"/>
    <w:rsid w:val="00D1463A"/>
    <w:rsid w:val="00D16B8E"/>
    <w:rsid w:val="00D2138C"/>
    <w:rsid w:val="00D216A5"/>
    <w:rsid w:val="00D2697A"/>
    <w:rsid w:val="00D31339"/>
    <w:rsid w:val="00D347D9"/>
    <w:rsid w:val="00D36983"/>
    <w:rsid w:val="00D3700C"/>
    <w:rsid w:val="00D653B1"/>
    <w:rsid w:val="00D74AE1"/>
    <w:rsid w:val="00D85124"/>
    <w:rsid w:val="00D865A8"/>
    <w:rsid w:val="00D92C2D"/>
    <w:rsid w:val="00D95BDA"/>
    <w:rsid w:val="00DA17CD"/>
    <w:rsid w:val="00DB25B3"/>
    <w:rsid w:val="00DB50E4"/>
    <w:rsid w:val="00DC542F"/>
    <w:rsid w:val="00DC6B9E"/>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808"/>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3365A"/>
    <w:rsid w:val="00F41744"/>
    <w:rsid w:val="00F42554"/>
    <w:rsid w:val="00F527AC"/>
    <w:rsid w:val="00F61D83"/>
    <w:rsid w:val="00F65DD1"/>
    <w:rsid w:val="00F70611"/>
    <w:rsid w:val="00F707B3"/>
    <w:rsid w:val="00F71135"/>
    <w:rsid w:val="00F77615"/>
    <w:rsid w:val="00F90461"/>
    <w:rsid w:val="00FB16A8"/>
    <w:rsid w:val="00FB51A6"/>
    <w:rsid w:val="00FC34B4"/>
    <w:rsid w:val="00FC378B"/>
    <w:rsid w:val="00FC3977"/>
    <w:rsid w:val="00FD2F16"/>
    <w:rsid w:val="00FD5561"/>
    <w:rsid w:val="00FD6065"/>
    <w:rsid w:val="00FD7404"/>
    <w:rsid w:val="00FE05B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1B4F53"/>
    <w:pPr>
      <w:keepNext/>
      <w:keepLines/>
      <w:numPr>
        <w:ilvl w:val="2"/>
        <w:numId w:val="18"/>
      </w:numPr>
      <w:spacing w:after="12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1B4F53"/>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A93B84"/>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A93B84"/>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93B84"/>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CM14">
    <w:name w:val="CM14"/>
    <w:basedOn w:val="Normal"/>
    <w:next w:val="Normal"/>
    <w:uiPriority w:val="99"/>
    <w:rsid w:val="00CA7D11"/>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1996C2-7EED-42F6-A69A-397679FC0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92A312-2123-664B-A953-AB440FC7A8F8}">
  <ds:schemaRefs>
    <ds:schemaRef ds:uri="http://schemas.openxmlformats.org/officeDocument/2006/bibliography"/>
  </ds:schemaRefs>
</ds:datastoreItem>
</file>

<file path=customXml/itemProps3.xml><?xml version="1.0" encoding="utf-8"?>
<ds:datastoreItem xmlns:ds="http://schemas.openxmlformats.org/officeDocument/2006/customXml" ds:itemID="{C9B19393-F83F-4A75-8FC8-1067C4017FAD}">
  <ds:schemaRefs>
    <ds:schemaRef ds:uri="http://schemas.microsoft.com/sharepoint/v3/contenttype/forms"/>
  </ds:schemaRefs>
</ds:datastoreItem>
</file>

<file path=customXml/itemProps4.xml><?xml version="1.0" encoding="utf-8"?>
<ds:datastoreItem xmlns:ds="http://schemas.openxmlformats.org/officeDocument/2006/customXml" ds:itemID="{00019103-9B02-4862-9E63-050C90064A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2148</Words>
  <Characters>12249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cp:lastPrinted>2016-02-11T12:10:00Z</cp:lastPrinted>
  <dcterms:created xsi:type="dcterms:W3CDTF">2021-10-15T08:38:00Z</dcterms:created>
  <dcterms:modified xsi:type="dcterms:W3CDTF">2021-10-15T08:38:00Z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7350300</vt:r8>
  </property>
</Properties>
</file>